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0B2FB5" w14:textId="66008CB0" w:rsidR="00E05BC9" w:rsidRPr="007F399D" w:rsidRDefault="00E05BC9" w:rsidP="0014099F">
      <w:pPr>
        <w:pStyle w:val="BodyText3"/>
        <w:widowControl/>
        <w:tabs>
          <w:tab w:val="left" w:pos="993"/>
        </w:tabs>
        <w:rPr>
          <w:rFonts w:asciiTheme="minorHAnsi" w:hAnsiTheme="minorHAnsi" w:cstheme="minorHAnsi"/>
          <w:lang w:val="en-CA"/>
        </w:rPr>
      </w:pPr>
      <w:r w:rsidRPr="007F399D">
        <w:rPr>
          <w:rFonts w:asciiTheme="minorHAnsi" w:hAnsiTheme="minorHAnsi" w:cstheme="minorHAnsi"/>
          <w:b/>
          <w:bCs/>
          <w:lang w:val="en-CA"/>
        </w:rPr>
        <w:t>Date:</w:t>
      </w:r>
      <w:r w:rsidR="0014099F" w:rsidRPr="007F399D">
        <w:rPr>
          <w:rFonts w:asciiTheme="minorHAnsi" w:hAnsiTheme="minorHAnsi" w:cstheme="minorHAnsi"/>
          <w:b/>
          <w:bCs/>
          <w:lang w:val="en-CA"/>
        </w:rPr>
        <w:tab/>
      </w:r>
      <w:r w:rsidR="00693ECE" w:rsidRPr="00693ECE">
        <w:rPr>
          <w:rFonts w:asciiTheme="minorHAnsi" w:hAnsiTheme="minorHAnsi" w:cstheme="minorHAnsi"/>
          <w:highlight w:val="yellow"/>
          <w:lang w:val="en-CA"/>
        </w:rPr>
        <w:t>DD MMMM</w:t>
      </w:r>
      <w:r w:rsidR="001B6398" w:rsidRPr="00693ECE">
        <w:rPr>
          <w:rFonts w:asciiTheme="minorHAnsi" w:hAnsiTheme="minorHAnsi" w:cstheme="minorHAnsi"/>
          <w:highlight w:val="yellow"/>
          <w:lang w:val="en-CA"/>
        </w:rPr>
        <w:t xml:space="preserve"> 2025</w:t>
      </w:r>
    </w:p>
    <w:p w14:paraId="39976A37" w14:textId="77777777" w:rsidR="00E05BC9" w:rsidRDefault="00056AC4" w:rsidP="0014099F">
      <w:pPr>
        <w:tabs>
          <w:tab w:val="left" w:pos="993"/>
        </w:tabs>
        <w:spacing w:after="0" w:line="240" w:lineRule="auto"/>
        <w:jc w:val="right"/>
        <w:rPr>
          <w:rFonts w:cstheme="minorHAnsi"/>
          <w:b/>
          <w:bCs/>
        </w:rPr>
      </w:pPr>
      <w:r w:rsidRPr="007F399D">
        <w:rPr>
          <w:rFonts w:cstheme="minorHAnsi"/>
          <w:b/>
          <w:bCs/>
        </w:rPr>
        <w:t>BY</w:t>
      </w:r>
      <w:r w:rsidR="00E05BC9" w:rsidRPr="007F399D">
        <w:rPr>
          <w:rFonts w:cstheme="minorHAnsi"/>
          <w:b/>
          <w:bCs/>
        </w:rPr>
        <w:t xml:space="preserve"> </w:t>
      </w:r>
      <w:r w:rsidRPr="007F399D">
        <w:rPr>
          <w:rFonts w:cstheme="minorHAnsi"/>
          <w:b/>
          <w:bCs/>
        </w:rPr>
        <w:t>EMAIL</w:t>
      </w:r>
    </w:p>
    <w:p w14:paraId="210B6B2C" w14:textId="77777777" w:rsidR="006567E3" w:rsidRPr="007F399D" w:rsidRDefault="006567E3" w:rsidP="0014099F">
      <w:pPr>
        <w:tabs>
          <w:tab w:val="left" w:pos="993"/>
        </w:tabs>
        <w:spacing w:after="0" w:line="240" w:lineRule="auto"/>
        <w:jc w:val="right"/>
        <w:rPr>
          <w:rFonts w:cstheme="minorHAnsi"/>
          <w:b/>
          <w:bCs/>
        </w:rPr>
      </w:pPr>
    </w:p>
    <w:p w14:paraId="2ADC9988" w14:textId="30C31685" w:rsidR="00E05BC9" w:rsidRPr="007F399D" w:rsidRDefault="00E05BC9" w:rsidP="00295C9F">
      <w:pPr>
        <w:tabs>
          <w:tab w:val="left" w:pos="993"/>
        </w:tabs>
        <w:spacing w:after="0" w:line="240" w:lineRule="auto"/>
        <w:ind w:left="720" w:hanging="720"/>
        <w:rPr>
          <w:rFonts w:cstheme="minorHAnsi"/>
          <w:b/>
        </w:rPr>
      </w:pPr>
      <w:r w:rsidRPr="007F399D">
        <w:rPr>
          <w:rFonts w:cstheme="minorHAnsi"/>
          <w:b/>
        </w:rPr>
        <w:t>To:</w:t>
      </w:r>
      <w:r w:rsidRPr="007F399D">
        <w:rPr>
          <w:rFonts w:cstheme="minorHAnsi"/>
          <w:b/>
        </w:rPr>
        <w:tab/>
      </w:r>
      <w:r w:rsidR="00295C9F" w:rsidRPr="000815C0">
        <w:rPr>
          <w:rFonts w:eastAsia="Times New Roman" w:cstheme="minorHAnsi"/>
          <w:b/>
          <w:lang w:val="en-US"/>
        </w:rPr>
        <w:t>Current and Prospective Canadian Central Office (CO) Code Holders in</w:t>
      </w:r>
      <w:r w:rsidR="00295C9F">
        <w:rPr>
          <w:rFonts w:eastAsia="Times New Roman" w:cstheme="minorHAnsi"/>
          <w:b/>
          <w:lang w:val="en-US"/>
        </w:rPr>
        <w:t xml:space="preserve"> Geographic NPAs and Non-Geographic NPAs</w:t>
      </w:r>
    </w:p>
    <w:p w14:paraId="42458050" w14:textId="76B8AE7D" w:rsidR="00E05BC9" w:rsidRPr="007F399D" w:rsidRDefault="00E05BC9" w:rsidP="0014099F">
      <w:pPr>
        <w:tabs>
          <w:tab w:val="left" w:pos="993"/>
        </w:tabs>
        <w:spacing w:after="0" w:line="240" w:lineRule="auto"/>
        <w:rPr>
          <w:rFonts w:cstheme="minorHAnsi"/>
        </w:rPr>
      </w:pPr>
    </w:p>
    <w:p w14:paraId="7F5843A4" w14:textId="4787BDB2" w:rsidR="00E05BC9" w:rsidRPr="007F399D" w:rsidRDefault="00E05BC9" w:rsidP="00FF4371">
      <w:pPr>
        <w:tabs>
          <w:tab w:val="left" w:pos="993"/>
        </w:tabs>
        <w:spacing w:after="0" w:line="240" w:lineRule="auto"/>
        <w:ind w:left="1021" w:hanging="1021"/>
        <w:rPr>
          <w:rFonts w:eastAsia="Times New Roman" w:cstheme="minorHAnsi"/>
          <w:b/>
          <w:szCs w:val="20"/>
          <w:u w:val="single"/>
        </w:rPr>
      </w:pPr>
      <w:r w:rsidRPr="007F399D">
        <w:rPr>
          <w:rFonts w:eastAsia="Times New Roman" w:cstheme="minorHAnsi"/>
          <w:b/>
          <w:szCs w:val="20"/>
        </w:rPr>
        <w:t>Subject:</w:t>
      </w:r>
      <w:r w:rsidR="0014099F" w:rsidRPr="007F399D">
        <w:rPr>
          <w:rFonts w:eastAsia="Times New Roman" w:cstheme="minorHAnsi"/>
          <w:b/>
          <w:szCs w:val="20"/>
        </w:rPr>
        <w:tab/>
      </w:r>
      <w:r w:rsidR="004C6B01" w:rsidRPr="007F399D">
        <w:rPr>
          <w:rFonts w:eastAsia="Times New Roman" w:cstheme="minorHAnsi"/>
          <w:b/>
          <w:szCs w:val="20"/>
          <w:u w:val="single"/>
        </w:rPr>
        <w:t xml:space="preserve">Inputs required for </w:t>
      </w:r>
      <w:r w:rsidR="00693ECE">
        <w:rPr>
          <w:rFonts w:eastAsia="Times New Roman" w:cstheme="minorHAnsi"/>
          <w:b/>
          <w:szCs w:val="20"/>
          <w:u w:val="single"/>
        </w:rPr>
        <w:t>January 2026</w:t>
      </w:r>
      <w:r w:rsidR="003840FE" w:rsidRPr="007F399D">
        <w:rPr>
          <w:rFonts w:eastAsia="Times New Roman" w:cstheme="minorHAnsi"/>
          <w:b/>
          <w:szCs w:val="20"/>
          <w:u w:val="single"/>
        </w:rPr>
        <w:t xml:space="preserve"> </w:t>
      </w:r>
      <w:r w:rsidR="00736DAD">
        <w:rPr>
          <w:rFonts w:eastAsia="Times New Roman" w:cstheme="minorHAnsi"/>
          <w:b/>
          <w:szCs w:val="20"/>
          <w:u w:val="single"/>
        </w:rPr>
        <w:t>Sp</w:t>
      </w:r>
      <w:r w:rsidR="006B6D7D">
        <w:rPr>
          <w:rFonts w:eastAsia="Times New Roman" w:cstheme="minorHAnsi"/>
          <w:b/>
          <w:szCs w:val="20"/>
          <w:u w:val="single"/>
        </w:rPr>
        <w:t xml:space="preserve">ecial </w:t>
      </w:r>
      <w:r w:rsidR="004C6B01" w:rsidRPr="007F399D">
        <w:rPr>
          <w:rFonts w:eastAsia="Times New Roman" w:cstheme="minorHAnsi"/>
          <w:b/>
          <w:szCs w:val="20"/>
          <w:u w:val="single"/>
        </w:rPr>
        <w:t>Numbering Resource Utilization Forecast</w:t>
      </w:r>
      <w:r w:rsidR="006B6D7D">
        <w:rPr>
          <w:rFonts w:eastAsia="Times New Roman" w:cstheme="minorHAnsi"/>
          <w:b/>
          <w:szCs w:val="20"/>
          <w:u w:val="single"/>
        </w:rPr>
        <w:t xml:space="preserve"> (S-NRUF)</w:t>
      </w:r>
      <w:r w:rsidR="00736DAD">
        <w:rPr>
          <w:rFonts w:eastAsia="Times New Roman" w:cstheme="minorHAnsi"/>
          <w:b/>
          <w:szCs w:val="20"/>
          <w:u w:val="single"/>
        </w:rPr>
        <w:t xml:space="preserve"> and </w:t>
      </w:r>
      <w:r w:rsidR="00693ECE">
        <w:rPr>
          <w:rFonts w:eastAsia="Times New Roman" w:cstheme="minorHAnsi"/>
          <w:b/>
          <w:szCs w:val="20"/>
          <w:u w:val="single"/>
        </w:rPr>
        <w:t>January 2026</w:t>
      </w:r>
      <w:r w:rsidR="00736DAD">
        <w:rPr>
          <w:rFonts w:eastAsia="Times New Roman" w:cstheme="minorHAnsi"/>
          <w:b/>
          <w:szCs w:val="20"/>
          <w:u w:val="single"/>
        </w:rPr>
        <w:t xml:space="preserve"> Utilization Report</w:t>
      </w:r>
    </w:p>
    <w:p w14:paraId="7827EED3" w14:textId="0B1338D3" w:rsidR="00E05BC9" w:rsidRPr="007F399D" w:rsidRDefault="00E05BC9" w:rsidP="00E05BC9">
      <w:pPr>
        <w:spacing w:after="0" w:line="240" w:lineRule="auto"/>
        <w:rPr>
          <w:rFonts w:cstheme="minorHAnsi"/>
        </w:rPr>
      </w:pPr>
    </w:p>
    <w:p w14:paraId="12A8C146" w14:textId="7E6E804F" w:rsidR="00A33730" w:rsidRDefault="00913683" w:rsidP="00CB6470">
      <w:pPr>
        <w:spacing w:after="0" w:line="240" w:lineRule="auto"/>
        <w:rPr>
          <w:rFonts w:cstheme="minorHAnsi"/>
        </w:rPr>
      </w:pPr>
      <w:r>
        <w:rPr>
          <w:rFonts w:cstheme="minorHAnsi"/>
        </w:rPr>
        <w:t xml:space="preserve">On </w:t>
      </w:r>
      <w:r w:rsidR="00A33730">
        <w:rPr>
          <w:rFonts w:cstheme="minorHAnsi"/>
        </w:rPr>
        <w:t xml:space="preserve">30 October 2023, </w:t>
      </w:r>
      <w:r w:rsidR="00042202">
        <w:rPr>
          <w:rFonts w:cstheme="minorHAnsi"/>
        </w:rPr>
        <w:t xml:space="preserve">the </w:t>
      </w:r>
      <w:r w:rsidR="007006A5" w:rsidRPr="00330527">
        <w:rPr>
          <w:rFonts w:cstheme="minorHAnsi"/>
        </w:rPr>
        <w:t>Canadian Numbering Administrator (CNA)</w:t>
      </w:r>
      <w:r w:rsidR="004D7048">
        <w:rPr>
          <w:rFonts w:cstheme="minorHAnsi"/>
        </w:rPr>
        <w:t xml:space="preserve"> was directed by </w:t>
      </w:r>
      <w:r w:rsidR="00D74BC0">
        <w:rPr>
          <w:rFonts w:cstheme="minorHAnsi"/>
        </w:rPr>
        <w:t xml:space="preserve">letter from </w:t>
      </w:r>
      <w:r w:rsidR="004D7048">
        <w:rPr>
          <w:rFonts w:cstheme="minorHAnsi"/>
        </w:rPr>
        <w:t xml:space="preserve">the </w:t>
      </w:r>
      <w:r w:rsidR="007006A5" w:rsidRPr="00330527">
        <w:rPr>
          <w:rFonts w:cstheme="minorHAnsi"/>
        </w:rPr>
        <w:t>Canadian Radio-television and Telecommunications Commission (CRTC)</w:t>
      </w:r>
      <w:r w:rsidR="0050492E">
        <w:rPr>
          <w:rFonts w:cstheme="minorHAnsi"/>
        </w:rPr>
        <w:t xml:space="preserve"> to</w:t>
      </w:r>
      <w:r w:rsidR="00F821D5">
        <w:rPr>
          <w:rFonts w:cstheme="minorHAnsi"/>
        </w:rPr>
        <w:t>:</w:t>
      </w:r>
    </w:p>
    <w:p w14:paraId="64DB36E0" w14:textId="77777777" w:rsidR="00F821D5" w:rsidRDefault="00F821D5" w:rsidP="00CB6470">
      <w:pPr>
        <w:spacing w:after="0" w:line="240" w:lineRule="auto"/>
        <w:rPr>
          <w:rFonts w:cstheme="minorHAnsi"/>
        </w:rPr>
      </w:pPr>
    </w:p>
    <w:p w14:paraId="6F0B8766" w14:textId="7A12C85B" w:rsidR="00F821D5" w:rsidRDefault="00F821D5" w:rsidP="00F821D5">
      <w:pPr>
        <w:spacing w:after="0" w:line="240" w:lineRule="auto"/>
        <w:ind w:left="720"/>
        <w:rPr>
          <w:rFonts w:cstheme="minorHAnsi"/>
        </w:rPr>
      </w:pPr>
      <w:r w:rsidRPr="00F821D5">
        <w:rPr>
          <w:rFonts w:cstheme="minorHAnsi"/>
        </w:rPr>
        <w:t>limit the assignment of geographic CO codes to the July 2023 round of Numbering</w:t>
      </w:r>
      <w:r>
        <w:rPr>
          <w:rFonts w:cstheme="minorHAnsi"/>
        </w:rPr>
        <w:t xml:space="preserve"> </w:t>
      </w:r>
      <w:r w:rsidRPr="00F821D5">
        <w:rPr>
          <w:rFonts w:cstheme="minorHAnsi"/>
        </w:rPr>
        <w:t>Resource Utilization Forecast (NRUF) on a yearly, per carrier, and per Numbering Plan Area (NPA)</w:t>
      </w:r>
      <w:r>
        <w:rPr>
          <w:rFonts w:cstheme="minorHAnsi"/>
        </w:rPr>
        <w:t xml:space="preserve"> </w:t>
      </w:r>
      <w:r w:rsidRPr="00F821D5">
        <w:rPr>
          <w:rFonts w:cstheme="minorHAnsi"/>
        </w:rPr>
        <w:t>complex basis, for all carriers, and 80% of the forecasts for any carrier who has forecasted more than 20</w:t>
      </w:r>
      <w:r w:rsidR="002D409F">
        <w:rPr>
          <w:rFonts w:cstheme="minorHAnsi"/>
        </w:rPr>
        <w:t> </w:t>
      </w:r>
      <w:r w:rsidRPr="00F821D5">
        <w:rPr>
          <w:rFonts w:cstheme="minorHAnsi"/>
        </w:rPr>
        <w:t>codes for any given year and NPA complex.</w:t>
      </w:r>
    </w:p>
    <w:p w14:paraId="5744BA8F" w14:textId="77777777" w:rsidR="005346E7" w:rsidRDefault="005346E7" w:rsidP="005346E7">
      <w:pPr>
        <w:spacing w:after="0" w:line="240" w:lineRule="auto"/>
        <w:rPr>
          <w:rFonts w:cstheme="minorHAnsi"/>
        </w:rPr>
      </w:pPr>
    </w:p>
    <w:p w14:paraId="1D84ED1E" w14:textId="4A0BFF03" w:rsidR="008E02AB" w:rsidRDefault="00736DAD" w:rsidP="008E02AB">
      <w:pPr>
        <w:spacing w:after="0" w:line="240" w:lineRule="auto"/>
        <w:rPr>
          <w:rFonts w:cstheme="minorHAnsi"/>
        </w:rPr>
      </w:pPr>
      <w:r>
        <w:rPr>
          <w:rFonts w:cstheme="minorHAnsi"/>
        </w:rPr>
        <w:t xml:space="preserve">Additionally, </w:t>
      </w:r>
      <w:r w:rsidR="008E02AB">
        <w:rPr>
          <w:rFonts w:cstheme="minorHAnsi"/>
        </w:rPr>
        <w:t>d</w:t>
      </w:r>
      <w:r w:rsidR="008E02AB" w:rsidRPr="008E02AB">
        <w:rPr>
          <w:rFonts w:cstheme="minorHAnsi"/>
        </w:rPr>
        <w:t xml:space="preserve">uring CSCN 131 on 11 &amp; 12 February 2025, the </w:t>
      </w:r>
      <w:r w:rsidR="004025D1">
        <w:rPr>
          <w:rFonts w:cstheme="minorHAnsi"/>
        </w:rPr>
        <w:t xml:space="preserve">Canadian </w:t>
      </w:r>
      <w:r w:rsidR="00E527C1">
        <w:rPr>
          <w:rFonts w:cstheme="minorHAnsi"/>
        </w:rPr>
        <w:t>Steering Committee on Numbering (</w:t>
      </w:r>
      <w:r w:rsidR="00C52E62">
        <w:rPr>
          <w:rFonts w:cstheme="minorHAnsi"/>
        </w:rPr>
        <w:t>CSCN)</w:t>
      </w:r>
      <w:r w:rsidR="004025D1" w:rsidRPr="008E02AB">
        <w:rPr>
          <w:rFonts w:cstheme="minorHAnsi"/>
        </w:rPr>
        <w:t xml:space="preserve"> </w:t>
      </w:r>
      <w:r w:rsidR="008E02AB" w:rsidRPr="008E02AB">
        <w:rPr>
          <w:rFonts w:cstheme="minorHAnsi"/>
        </w:rPr>
        <w:t xml:space="preserve">directed the CNA to conduct </w:t>
      </w:r>
      <w:r w:rsidR="0034684D">
        <w:rPr>
          <w:rFonts w:cstheme="minorHAnsi"/>
        </w:rPr>
        <w:t>future</w:t>
      </w:r>
      <w:r w:rsidR="008E02AB" w:rsidRPr="008E02AB">
        <w:rPr>
          <w:rFonts w:cstheme="minorHAnsi"/>
        </w:rPr>
        <w:t xml:space="preserve"> </w:t>
      </w:r>
      <w:r w:rsidR="00E81B9D">
        <w:rPr>
          <w:rFonts w:cstheme="minorHAnsi"/>
        </w:rPr>
        <w:t>NRUF</w:t>
      </w:r>
      <w:r w:rsidR="0034684D">
        <w:rPr>
          <w:rFonts w:cstheme="minorHAnsi"/>
        </w:rPr>
        <w:t>s</w:t>
      </w:r>
      <w:r w:rsidR="00E81B9D">
        <w:rPr>
          <w:rFonts w:cstheme="minorHAnsi"/>
        </w:rPr>
        <w:t xml:space="preserve"> </w:t>
      </w:r>
      <w:r w:rsidR="008E02AB" w:rsidRPr="008E02AB">
        <w:rPr>
          <w:rFonts w:cstheme="minorHAnsi"/>
        </w:rPr>
        <w:t xml:space="preserve">as a </w:t>
      </w:r>
      <w:r w:rsidR="00E81B9D">
        <w:rPr>
          <w:rFonts w:cstheme="minorHAnsi"/>
        </w:rPr>
        <w:t>S</w:t>
      </w:r>
      <w:r w:rsidR="009138A6">
        <w:rPr>
          <w:rFonts w:cstheme="minorHAnsi"/>
        </w:rPr>
        <w:t>pecial</w:t>
      </w:r>
      <w:r w:rsidR="00CD1997">
        <w:rPr>
          <w:rFonts w:cstheme="minorHAnsi"/>
        </w:rPr>
        <w:t xml:space="preserve"> </w:t>
      </w:r>
      <w:r w:rsidR="008E02AB" w:rsidRPr="008E02AB">
        <w:rPr>
          <w:rFonts w:cstheme="minorHAnsi"/>
        </w:rPr>
        <w:t>NRUF</w:t>
      </w:r>
      <w:r w:rsidR="009138A6">
        <w:rPr>
          <w:rFonts w:cstheme="minorHAnsi"/>
        </w:rPr>
        <w:t xml:space="preserve"> (S</w:t>
      </w:r>
      <w:r w:rsidR="00A14350">
        <w:rPr>
          <w:rFonts w:cstheme="minorHAnsi"/>
        </w:rPr>
        <w:t>-</w:t>
      </w:r>
      <w:r w:rsidR="009138A6">
        <w:rPr>
          <w:rFonts w:cstheme="minorHAnsi"/>
        </w:rPr>
        <w:t>NRUF)</w:t>
      </w:r>
      <w:r w:rsidR="008E02AB" w:rsidRPr="008E02AB">
        <w:rPr>
          <w:rFonts w:cstheme="minorHAnsi"/>
        </w:rPr>
        <w:t xml:space="preserve"> with the following criteria:</w:t>
      </w:r>
    </w:p>
    <w:p w14:paraId="77C53B43" w14:textId="77777777" w:rsidR="00BC7B3C" w:rsidRPr="008E02AB" w:rsidRDefault="00BC7B3C" w:rsidP="008E02AB">
      <w:pPr>
        <w:spacing w:after="0" w:line="240" w:lineRule="auto"/>
        <w:rPr>
          <w:rFonts w:cstheme="minorHAnsi"/>
        </w:rPr>
      </w:pPr>
    </w:p>
    <w:p w14:paraId="0F896A8C" w14:textId="764297AC" w:rsidR="008E02AB" w:rsidRPr="00871305" w:rsidRDefault="008E02AB" w:rsidP="00871305">
      <w:pPr>
        <w:pStyle w:val="ListParagraph"/>
        <w:numPr>
          <w:ilvl w:val="0"/>
          <w:numId w:val="29"/>
        </w:numPr>
        <w:spacing w:after="0" w:line="240" w:lineRule="auto"/>
        <w:rPr>
          <w:rFonts w:cstheme="minorHAnsi"/>
        </w:rPr>
      </w:pPr>
      <w:r w:rsidRPr="00871305">
        <w:rPr>
          <w:rFonts w:cstheme="minorHAnsi"/>
        </w:rPr>
        <w:t>Include all geographic NPA Complexes and Non-geographic NPAs</w:t>
      </w:r>
    </w:p>
    <w:p w14:paraId="37F8B841" w14:textId="3A9CA847" w:rsidR="00F6157F" w:rsidRPr="00871305" w:rsidRDefault="008E02AB" w:rsidP="00871305">
      <w:pPr>
        <w:pStyle w:val="ListParagraph"/>
        <w:numPr>
          <w:ilvl w:val="0"/>
          <w:numId w:val="29"/>
        </w:numPr>
        <w:spacing w:after="0" w:line="240" w:lineRule="auto"/>
        <w:rPr>
          <w:rFonts w:cstheme="minorHAnsi"/>
        </w:rPr>
      </w:pPr>
      <w:r w:rsidRPr="00871305">
        <w:rPr>
          <w:rFonts w:cstheme="minorHAnsi"/>
        </w:rPr>
        <w:t>Request data at the Exchange Area-level for all NPA Complexes</w:t>
      </w:r>
    </w:p>
    <w:p w14:paraId="777D555F" w14:textId="32BBBDED" w:rsidR="00F6157F" w:rsidRPr="00871305" w:rsidRDefault="008E02AB" w:rsidP="00871305">
      <w:pPr>
        <w:pStyle w:val="ListParagraph"/>
        <w:numPr>
          <w:ilvl w:val="0"/>
          <w:numId w:val="29"/>
        </w:numPr>
        <w:spacing w:after="0" w:line="240" w:lineRule="auto"/>
        <w:rPr>
          <w:rFonts w:cstheme="minorHAnsi"/>
        </w:rPr>
      </w:pPr>
      <w:r w:rsidRPr="00871305">
        <w:rPr>
          <w:rFonts w:cstheme="minorHAnsi"/>
        </w:rPr>
        <w:t xml:space="preserve">Data </w:t>
      </w:r>
      <w:r w:rsidR="00F6157F" w:rsidRPr="00871305">
        <w:rPr>
          <w:rFonts w:cstheme="minorHAnsi"/>
        </w:rPr>
        <w:t xml:space="preserve">for Geographic NPAs </w:t>
      </w:r>
      <w:r w:rsidRPr="00871305">
        <w:rPr>
          <w:rFonts w:cstheme="minorHAnsi"/>
        </w:rPr>
        <w:t xml:space="preserve">shall be </w:t>
      </w:r>
      <w:r w:rsidR="00E55317" w:rsidRPr="00871305">
        <w:rPr>
          <w:rFonts w:cstheme="minorHAnsi"/>
        </w:rPr>
        <w:t>required</w:t>
      </w:r>
      <w:r w:rsidRPr="00871305">
        <w:rPr>
          <w:rFonts w:cstheme="minorHAnsi"/>
        </w:rPr>
        <w:t xml:space="preserve"> at the </w:t>
      </w:r>
      <w:r w:rsidR="001C059D">
        <w:rPr>
          <w:rFonts w:cstheme="minorHAnsi"/>
        </w:rPr>
        <w:t>T</w:t>
      </w:r>
      <w:r w:rsidRPr="00871305">
        <w:rPr>
          <w:rFonts w:cstheme="minorHAnsi"/>
        </w:rPr>
        <w:t>housands-</w:t>
      </w:r>
      <w:r w:rsidR="001C059D">
        <w:rPr>
          <w:rFonts w:cstheme="minorHAnsi"/>
        </w:rPr>
        <w:t>B</w:t>
      </w:r>
      <w:r w:rsidRPr="00871305">
        <w:rPr>
          <w:rFonts w:cstheme="minorHAnsi"/>
        </w:rPr>
        <w:t>lock level</w:t>
      </w:r>
    </w:p>
    <w:p w14:paraId="087B290A" w14:textId="2F21C87C" w:rsidR="00E55317" w:rsidRPr="00871305" w:rsidRDefault="00E55317" w:rsidP="00871305">
      <w:pPr>
        <w:pStyle w:val="ListParagraph"/>
        <w:numPr>
          <w:ilvl w:val="0"/>
          <w:numId w:val="29"/>
        </w:numPr>
        <w:spacing w:after="0" w:line="240" w:lineRule="auto"/>
        <w:rPr>
          <w:rFonts w:cstheme="minorHAnsi"/>
        </w:rPr>
      </w:pPr>
      <w:r w:rsidRPr="00871305">
        <w:rPr>
          <w:rFonts w:cstheme="minorHAnsi"/>
        </w:rPr>
        <w:t xml:space="preserve">Data for </w:t>
      </w:r>
      <w:proofErr w:type="gramStart"/>
      <w:r w:rsidRPr="00871305">
        <w:rPr>
          <w:rFonts w:cstheme="minorHAnsi"/>
        </w:rPr>
        <w:t>Non-Geographic NPAs</w:t>
      </w:r>
      <w:proofErr w:type="gramEnd"/>
      <w:r w:rsidRPr="00871305">
        <w:rPr>
          <w:rFonts w:cstheme="minorHAnsi"/>
        </w:rPr>
        <w:t xml:space="preserve"> shall be required at the </w:t>
      </w:r>
      <w:r w:rsidR="00871305" w:rsidRPr="00871305">
        <w:rPr>
          <w:rFonts w:cstheme="minorHAnsi"/>
        </w:rPr>
        <w:t>NXX-level</w:t>
      </w:r>
      <w:r w:rsidRPr="00871305">
        <w:rPr>
          <w:rFonts w:cstheme="minorHAnsi"/>
        </w:rPr>
        <w:t xml:space="preserve"> </w:t>
      </w:r>
    </w:p>
    <w:p w14:paraId="16923671" w14:textId="24649DA4" w:rsidR="00736DAD" w:rsidRPr="00871305" w:rsidRDefault="008E02AB" w:rsidP="00871305">
      <w:pPr>
        <w:pStyle w:val="ListParagraph"/>
        <w:numPr>
          <w:ilvl w:val="0"/>
          <w:numId w:val="29"/>
        </w:numPr>
        <w:spacing w:after="0" w:line="240" w:lineRule="auto"/>
        <w:rPr>
          <w:rFonts w:cstheme="minorHAnsi"/>
        </w:rPr>
      </w:pPr>
      <w:r w:rsidRPr="00871305">
        <w:rPr>
          <w:rFonts w:cstheme="minorHAnsi"/>
        </w:rPr>
        <w:t xml:space="preserve">Request utilization data for all </w:t>
      </w:r>
      <w:ins w:id="0" w:author="Fiona Clegg" w:date="2025-10-21T00:13:00Z" w16du:dateUtc="2025-10-21T04:13:00Z">
        <w:r w:rsidR="00A618B7">
          <w:rPr>
            <w:rFonts w:cstheme="minorHAnsi"/>
          </w:rPr>
          <w:t xml:space="preserve">Geographic </w:t>
        </w:r>
      </w:ins>
      <w:r w:rsidRPr="00871305">
        <w:rPr>
          <w:rFonts w:cstheme="minorHAnsi"/>
        </w:rPr>
        <w:t>NPA Complexes at the Exchange Area-level</w:t>
      </w:r>
    </w:p>
    <w:p w14:paraId="75A5AEBD" w14:textId="77777777" w:rsidR="008E02AB" w:rsidRDefault="008E02AB" w:rsidP="00CB6470">
      <w:pPr>
        <w:spacing w:after="0" w:line="240" w:lineRule="auto"/>
        <w:rPr>
          <w:rFonts w:cstheme="minorHAnsi"/>
        </w:rPr>
      </w:pPr>
    </w:p>
    <w:p w14:paraId="4EADB8D0" w14:textId="6AD280D8" w:rsidR="002E0B79" w:rsidRDefault="00412E2C" w:rsidP="00CB6470">
      <w:pPr>
        <w:spacing w:after="0" w:line="240" w:lineRule="auto"/>
      </w:pPr>
      <w:r>
        <w:rPr>
          <w:rFonts w:cstheme="minorHAnsi"/>
        </w:rPr>
        <w:t xml:space="preserve">Accordingly, </w:t>
      </w:r>
      <w:r w:rsidR="00AD7105">
        <w:rPr>
          <w:rFonts w:cstheme="minorHAnsi"/>
        </w:rPr>
        <w:t xml:space="preserve">based on the </w:t>
      </w:r>
      <w:r w:rsidR="00E42710">
        <w:t>directions from the CSCN</w:t>
      </w:r>
      <w:r w:rsidR="00E42710" w:rsidRPr="00A55579">
        <w:t xml:space="preserve"> and the letter from the CRTC to the CNA, the CNA is requesting</w:t>
      </w:r>
      <w:r w:rsidR="002E0B79">
        <w:t xml:space="preserve"> that the following data be submitted</w:t>
      </w:r>
      <w:r w:rsidR="00B16B2A">
        <w:t>:</w:t>
      </w:r>
    </w:p>
    <w:p w14:paraId="553D317C" w14:textId="77777777" w:rsidR="00B16B2A" w:rsidRDefault="00B16B2A" w:rsidP="00CB6470">
      <w:pPr>
        <w:spacing w:after="0" w:line="240" w:lineRule="auto"/>
      </w:pPr>
    </w:p>
    <w:p w14:paraId="53D3160B" w14:textId="618617D4" w:rsidR="002E0B79" w:rsidRDefault="00E42710" w:rsidP="00B16B2A">
      <w:pPr>
        <w:pStyle w:val="ListParagraph"/>
        <w:numPr>
          <w:ilvl w:val="0"/>
          <w:numId w:val="31"/>
        </w:numPr>
        <w:spacing w:after="0" w:line="240" w:lineRule="auto"/>
      </w:pPr>
      <w:r>
        <w:t xml:space="preserve">S-NRUF inputs </w:t>
      </w:r>
      <w:r w:rsidR="006C10EC">
        <w:t xml:space="preserve">for all Canadian Geographic NPA Complexes and </w:t>
      </w:r>
      <w:r w:rsidR="00E73D4E">
        <w:t>non-geographic</w:t>
      </w:r>
      <w:r w:rsidR="00B16B2A">
        <w:t xml:space="preserve"> NPA Complexes </w:t>
      </w:r>
      <w:proofErr w:type="gramStart"/>
      <w:r w:rsidR="00B16B2A">
        <w:t>and;</w:t>
      </w:r>
      <w:proofErr w:type="gramEnd"/>
    </w:p>
    <w:p w14:paraId="03CCA405" w14:textId="5A3C49E0" w:rsidR="00CB6470" w:rsidRPr="00B16B2A" w:rsidRDefault="00F7314C" w:rsidP="00B16B2A">
      <w:pPr>
        <w:pStyle w:val="ListParagraph"/>
        <w:numPr>
          <w:ilvl w:val="0"/>
          <w:numId w:val="31"/>
        </w:numPr>
        <w:spacing w:after="0" w:line="240" w:lineRule="auto"/>
        <w:rPr>
          <w:rFonts w:cstheme="minorHAnsi"/>
        </w:rPr>
      </w:pPr>
      <w:r>
        <w:t>Telephone number u</w:t>
      </w:r>
      <w:r w:rsidR="00E42710">
        <w:t>tilization data for all Canadian Geographic NPA Complexes</w:t>
      </w:r>
      <w:r w:rsidR="006C10EC">
        <w:t>.</w:t>
      </w:r>
    </w:p>
    <w:p w14:paraId="4E2974BD" w14:textId="77777777" w:rsidR="00F04749" w:rsidRPr="007F399D" w:rsidRDefault="00F04749" w:rsidP="00CB6470">
      <w:pPr>
        <w:spacing w:after="0" w:line="240" w:lineRule="auto"/>
        <w:rPr>
          <w:rFonts w:cstheme="minorHAnsi"/>
        </w:rPr>
      </w:pPr>
    </w:p>
    <w:p w14:paraId="0ABABB05" w14:textId="3136C99B" w:rsidR="001617D1" w:rsidRDefault="00DB37F2" w:rsidP="00E05BC9">
      <w:pPr>
        <w:spacing w:after="0" w:line="240" w:lineRule="auto"/>
      </w:pPr>
      <w:r>
        <w:t>For the S-NRUF, t</w:t>
      </w:r>
      <w:r w:rsidRPr="00A55579">
        <w:t xml:space="preserve">he CNA is providing the attached </w:t>
      </w:r>
      <w:r w:rsidR="00E73D4E">
        <w:t>January 2026</w:t>
      </w:r>
      <w:r w:rsidRPr="00A55579">
        <w:t xml:space="preserve"> </w:t>
      </w:r>
      <w:r>
        <w:t>S-</w:t>
      </w:r>
      <w:r w:rsidRPr="00A55579">
        <w:t>NRUF spreadsheet</w:t>
      </w:r>
      <w:r w:rsidR="00955C14">
        <w:t>s</w:t>
      </w:r>
      <w:r w:rsidRPr="00A55579">
        <w:t xml:space="preserve"> for completion by current and prospective CO Code</w:t>
      </w:r>
      <w:ins w:id="1" w:author="Fiona Clegg" w:date="2025-10-21T00:14:00Z" w16du:dateUtc="2025-10-21T04:14:00Z">
        <w:r w:rsidR="0088388D">
          <w:t>/</w:t>
        </w:r>
        <w:r w:rsidR="003E7451">
          <w:t>Thousands-Block</w:t>
        </w:r>
      </w:ins>
      <w:r w:rsidRPr="00A55579">
        <w:t xml:space="preserve"> Holders in </w:t>
      </w:r>
      <w:r>
        <w:t>Canada</w:t>
      </w:r>
      <w:r w:rsidRPr="00A55579">
        <w:t xml:space="preserve">. </w:t>
      </w:r>
    </w:p>
    <w:p w14:paraId="483EA99B" w14:textId="77777777" w:rsidR="000533BA" w:rsidRDefault="000533BA" w:rsidP="00E05BC9">
      <w:pPr>
        <w:spacing w:after="0" w:line="240" w:lineRule="auto"/>
      </w:pPr>
    </w:p>
    <w:p w14:paraId="3682A296" w14:textId="7D095462" w:rsidR="00180855" w:rsidRDefault="0034684D" w:rsidP="00E05BC9">
      <w:pPr>
        <w:spacing w:after="0" w:line="240" w:lineRule="auto"/>
      </w:pPr>
      <w:r>
        <w:t>C</w:t>
      </w:r>
      <w:r w:rsidR="00DB37F2" w:rsidRPr="00A55579">
        <w:t xml:space="preserve">urrent and prospective CO Code </w:t>
      </w:r>
      <w:ins w:id="2" w:author="David Comrie" w:date="2025-10-07T11:43:00Z" w16du:dateUtc="2025-10-07T15:43:00Z">
        <w:r w:rsidR="00DA03A5">
          <w:t xml:space="preserve">and Block </w:t>
        </w:r>
      </w:ins>
      <w:r w:rsidR="00DB37F2" w:rsidRPr="00A55579">
        <w:t xml:space="preserve">Holders are required to provide the total quantity of assigned and reserved </w:t>
      </w:r>
      <w:r w:rsidR="00DB37F2">
        <w:t>Thousands-Blocks</w:t>
      </w:r>
      <w:r w:rsidR="00DB37F2" w:rsidRPr="00A55579">
        <w:t xml:space="preserve"> assigned </w:t>
      </w:r>
      <w:del w:id="3" w:author="David Comrie" w:date="2025-10-07T11:43:00Z" w16du:dateUtc="2025-10-07T15:43:00Z">
        <w:r w:rsidR="00537691" w:rsidDel="002F05E5">
          <w:delText xml:space="preserve">(# of CO Codes multiplied by 10 = </w:delText>
        </w:r>
        <w:r w:rsidR="00A71D79" w:rsidDel="002F05E5">
          <w:delText xml:space="preserve"># of Thousands-Blocks) </w:delText>
        </w:r>
      </w:del>
      <w:r w:rsidR="00DB37F2" w:rsidRPr="00A55579">
        <w:t xml:space="preserve">to them as of 1 </w:t>
      </w:r>
      <w:r w:rsidR="00E73D4E">
        <w:t>January 2026</w:t>
      </w:r>
      <w:r w:rsidR="00DB37F2" w:rsidRPr="00A55579">
        <w:t xml:space="preserve">, and a forecast of the total cumulative quantity of existing and future </w:t>
      </w:r>
      <w:r w:rsidR="00DB37F2">
        <w:t>Thousands-Blocks</w:t>
      </w:r>
      <w:r w:rsidR="00DB37F2" w:rsidRPr="00A55579">
        <w:t xml:space="preserve"> forecast to be assigned and reserved as of the first day of each year from </w:t>
      </w:r>
      <w:r w:rsidR="00661905" w:rsidRPr="00A55579">
        <w:t>202</w:t>
      </w:r>
      <w:r w:rsidR="00661905">
        <w:t>7</w:t>
      </w:r>
      <w:r w:rsidR="00661905" w:rsidRPr="00A55579">
        <w:t xml:space="preserve"> </w:t>
      </w:r>
      <w:r w:rsidR="00DB37F2" w:rsidRPr="00A55579">
        <w:t xml:space="preserve">up to and including </w:t>
      </w:r>
      <w:r w:rsidR="00661905" w:rsidRPr="00A55579">
        <w:t>203</w:t>
      </w:r>
      <w:r w:rsidR="00661905">
        <w:t>2</w:t>
      </w:r>
      <w:r w:rsidR="00DB37F2" w:rsidRPr="00A55579">
        <w:t xml:space="preserve">. </w:t>
      </w:r>
      <w:r w:rsidR="00180855">
        <w:t xml:space="preserve">For example, previously, if </w:t>
      </w:r>
      <w:r w:rsidR="004D6250">
        <w:t>14,500 T</w:t>
      </w:r>
      <w:r w:rsidR="00D76FF2">
        <w:t xml:space="preserve">elephone </w:t>
      </w:r>
      <w:r w:rsidR="004D6250">
        <w:t>N</w:t>
      </w:r>
      <w:r w:rsidR="00D76FF2">
        <w:t>umbers (TN</w:t>
      </w:r>
      <w:r w:rsidR="004D6250">
        <w:t>s</w:t>
      </w:r>
      <w:r w:rsidR="00D76FF2">
        <w:t>)</w:t>
      </w:r>
      <w:r w:rsidR="00AD6D5F">
        <w:t xml:space="preserve"> were required</w:t>
      </w:r>
      <w:r w:rsidR="004D6250">
        <w:t xml:space="preserve">, </w:t>
      </w:r>
      <w:r w:rsidR="00747A18">
        <w:t xml:space="preserve">a CO </w:t>
      </w:r>
      <w:r w:rsidR="00A1480D">
        <w:t xml:space="preserve">Code </w:t>
      </w:r>
      <w:r w:rsidR="00747A18">
        <w:t xml:space="preserve">Holder </w:t>
      </w:r>
      <w:r w:rsidR="004D6250">
        <w:t xml:space="preserve">would have forecast 2 CO Codes. </w:t>
      </w:r>
      <w:r w:rsidR="0046567A">
        <w:t xml:space="preserve">Now </w:t>
      </w:r>
      <w:r w:rsidR="00023EE6">
        <w:t xml:space="preserve">it </w:t>
      </w:r>
      <w:r w:rsidR="0046567A">
        <w:t xml:space="preserve">will </w:t>
      </w:r>
      <w:r w:rsidR="00023EE6">
        <w:t xml:space="preserve">be necessary to </w:t>
      </w:r>
      <w:r w:rsidR="0046567A">
        <w:t xml:space="preserve">forecast 15 </w:t>
      </w:r>
      <w:proofErr w:type="gramStart"/>
      <w:r w:rsidR="0046567A">
        <w:t>Thousands</w:t>
      </w:r>
      <w:proofErr w:type="gramEnd"/>
      <w:r w:rsidR="0046567A">
        <w:t>-Blocks</w:t>
      </w:r>
      <w:r w:rsidR="00D11704">
        <w:t xml:space="preserve"> by rounding up to the nearest thousand numbers.</w:t>
      </w:r>
    </w:p>
    <w:p w14:paraId="5116AA1C" w14:textId="77777777" w:rsidR="00180855" w:rsidRDefault="00180855" w:rsidP="00E05BC9">
      <w:pPr>
        <w:spacing w:after="0" w:line="240" w:lineRule="auto"/>
      </w:pPr>
    </w:p>
    <w:p w14:paraId="619B4637" w14:textId="1313E96C" w:rsidR="00E05BC9" w:rsidRDefault="00DB37F2" w:rsidP="00E05BC9">
      <w:pPr>
        <w:spacing w:after="0" w:line="240" w:lineRule="auto"/>
      </w:pPr>
      <w:r w:rsidRPr="00A55579">
        <w:lastRenderedPageBreak/>
        <w:t xml:space="preserve">This form must be completed and submitted to the </w:t>
      </w:r>
      <w:hyperlink r:id="rId11" w:history="1">
        <w:r w:rsidR="009A0276" w:rsidRPr="009A0276">
          <w:rPr>
            <w:rStyle w:val="Hyperlink"/>
            <w:b/>
            <w:bCs/>
          </w:rPr>
          <w:t>nruf@cnac.ca</w:t>
        </w:r>
      </w:hyperlink>
      <w:r w:rsidR="009A0276">
        <w:t xml:space="preserve"> </w:t>
      </w:r>
      <w:r w:rsidRPr="00A55579">
        <w:t xml:space="preserve">email address </w:t>
      </w:r>
      <w:r w:rsidR="00BA33D1" w:rsidRPr="002279F4">
        <w:rPr>
          <w:rFonts w:cstheme="minorHAnsi"/>
        </w:rPr>
        <w:t xml:space="preserve">or via the CNA </w:t>
      </w:r>
      <w:r w:rsidR="00BA33D1">
        <w:rPr>
          <w:rFonts w:cstheme="minorHAnsi"/>
        </w:rPr>
        <w:t>S</w:t>
      </w:r>
      <w:r w:rsidR="00BA33D1" w:rsidRPr="002279F4">
        <w:rPr>
          <w:rFonts w:cstheme="minorHAnsi"/>
        </w:rPr>
        <w:t xml:space="preserve">ecure </w:t>
      </w:r>
      <w:r w:rsidR="00BA33D1">
        <w:rPr>
          <w:rFonts w:cstheme="minorHAnsi"/>
        </w:rPr>
        <w:t>P</w:t>
      </w:r>
      <w:r w:rsidR="00BA33D1" w:rsidRPr="002279F4">
        <w:rPr>
          <w:rFonts w:cstheme="minorHAnsi"/>
        </w:rPr>
        <w:t xml:space="preserve">ortal </w:t>
      </w:r>
      <w:r w:rsidR="00BA33D1">
        <w:rPr>
          <w:rFonts w:cstheme="minorHAnsi"/>
        </w:rPr>
        <w:t xml:space="preserve">(if you have an account) </w:t>
      </w:r>
      <w:r w:rsidR="00BA33D1" w:rsidRPr="002279F4">
        <w:rPr>
          <w:rFonts w:cstheme="minorHAnsi"/>
        </w:rPr>
        <w:t>at</w:t>
      </w:r>
      <w:r w:rsidR="00BA33D1" w:rsidRPr="002279F4">
        <w:rPr>
          <w:rFonts w:cstheme="minorHAnsi"/>
          <w:u w:val="single"/>
        </w:rPr>
        <w:t xml:space="preserve"> </w:t>
      </w:r>
      <w:hyperlink r:id="rId12" w:tgtFrame="_blank" w:tooltip="https://portal.cna-services.ca/" w:history="1">
        <w:r w:rsidR="00BA33D1" w:rsidRPr="002279F4">
          <w:rPr>
            <w:rStyle w:val="Hyperlink"/>
            <w:rFonts w:cstheme="minorHAnsi"/>
          </w:rPr>
          <w:t>https://portal.cna-services.ca</w:t>
        </w:r>
      </w:hyperlink>
      <w:r w:rsidRPr="00A55579">
        <w:t xml:space="preserve">, </w:t>
      </w:r>
      <w:r w:rsidRPr="009A0276">
        <w:rPr>
          <w:b/>
          <w:bCs/>
        </w:rPr>
        <w:t xml:space="preserve">no later than </w:t>
      </w:r>
      <w:r w:rsidR="008D4E82">
        <w:rPr>
          <w:b/>
          <w:bCs/>
        </w:rPr>
        <w:t>30 January 2026</w:t>
      </w:r>
      <w:r w:rsidRPr="00A55579">
        <w:t>.</w:t>
      </w:r>
    </w:p>
    <w:p w14:paraId="2D9B597A" w14:textId="77777777" w:rsidR="006D40B7" w:rsidRDefault="006D40B7" w:rsidP="00E05BC9">
      <w:pPr>
        <w:spacing w:after="0" w:line="240" w:lineRule="auto"/>
        <w:rPr>
          <w:rFonts w:cstheme="minorHAnsi"/>
        </w:rPr>
      </w:pPr>
    </w:p>
    <w:p w14:paraId="0A00969E" w14:textId="0C50F224" w:rsidR="00865522" w:rsidRDefault="00865522" w:rsidP="00865522">
      <w:r>
        <w:t xml:space="preserve">For the Utilization Reporting, the CNA is providing the </w:t>
      </w:r>
      <w:del w:id="4" w:author="David Comrie" w:date="2025-10-21T06:01:00Z" w16du:dateUtc="2025-10-21T10:01:00Z">
        <w:r w:rsidDel="00023319">
          <w:delText xml:space="preserve">attached </w:delText>
        </w:r>
      </w:del>
      <w:r w:rsidR="008D4E82">
        <w:t>January 2026</w:t>
      </w:r>
      <w:r>
        <w:t xml:space="preserve"> Utilization Reporting spreadsheet. Current CO Code Holders are required to provide the number of TNs in their inventory </w:t>
      </w:r>
      <w:r w:rsidR="00F6632A">
        <w:t>based on the</w:t>
      </w:r>
      <w:r>
        <w:t xml:space="preserve"> following categories:</w:t>
      </w:r>
    </w:p>
    <w:p w14:paraId="539ED489" w14:textId="77777777" w:rsidR="00865522" w:rsidRDefault="00865522" w:rsidP="00865522">
      <w:pPr>
        <w:pStyle w:val="ListParagraph"/>
        <w:numPr>
          <w:ilvl w:val="0"/>
          <w:numId w:val="30"/>
        </w:numPr>
        <w:spacing w:line="278" w:lineRule="auto"/>
      </w:pPr>
      <w:r>
        <w:t>Assigned TNs</w:t>
      </w:r>
    </w:p>
    <w:p w14:paraId="0F4C5AE6" w14:textId="36BAA042" w:rsidR="00865522" w:rsidRDefault="00865522" w:rsidP="00865522">
      <w:pPr>
        <w:pStyle w:val="ListParagraph"/>
        <w:numPr>
          <w:ilvl w:val="0"/>
          <w:numId w:val="30"/>
        </w:numPr>
        <w:spacing w:line="278" w:lineRule="auto"/>
      </w:pPr>
      <w:del w:id="5" w:author="David Comrie" w:date="2025-10-21T06:01:00Z" w16du:dateUtc="2025-10-21T10:01:00Z">
        <w:r w:rsidDel="00B34FBB">
          <w:delText>Unassigned/Unreported Resold</w:delText>
        </w:r>
      </w:del>
      <w:ins w:id="6" w:author="David Comrie" w:date="2025-10-21T06:01:00Z" w16du:dateUtc="2025-10-21T10:01:00Z">
        <w:r w:rsidR="00B34FBB">
          <w:t>Intermediate</w:t>
        </w:r>
      </w:ins>
      <w:r>
        <w:t xml:space="preserve"> TNs</w:t>
      </w:r>
    </w:p>
    <w:p w14:paraId="7F47D5D5" w14:textId="77777777" w:rsidR="00865522" w:rsidRDefault="00865522" w:rsidP="00865522">
      <w:pPr>
        <w:pStyle w:val="ListParagraph"/>
        <w:numPr>
          <w:ilvl w:val="0"/>
          <w:numId w:val="30"/>
        </w:numPr>
        <w:spacing w:line="278" w:lineRule="auto"/>
      </w:pPr>
      <w:r>
        <w:t>Aging TNs</w:t>
      </w:r>
    </w:p>
    <w:p w14:paraId="01E359FF" w14:textId="77777777" w:rsidR="00865522" w:rsidRDefault="00865522" w:rsidP="00865522">
      <w:pPr>
        <w:pStyle w:val="ListParagraph"/>
        <w:numPr>
          <w:ilvl w:val="0"/>
          <w:numId w:val="30"/>
        </w:numPr>
        <w:spacing w:line="278" w:lineRule="auto"/>
      </w:pPr>
      <w:r>
        <w:t>Reserved TNs</w:t>
      </w:r>
    </w:p>
    <w:p w14:paraId="0A004ACE" w14:textId="77777777" w:rsidR="00865522" w:rsidRDefault="00865522" w:rsidP="00865522">
      <w:pPr>
        <w:pStyle w:val="ListParagraph"/>
        <w:numPr>
          <w:ilvl w:val="0"/>
          <w:numId w:val="30"/>
        </w:numPr>
        <w:spacing w:line="278" w:lineRule="auto"/>
      </w:pPr>
      <w:r>
        <w:t>Admin TNs</w:t>
      </w:r>
    </w:p>
    <w:p w14:paraId="48427909" w14:textId="77777777" w:rsidR="00865522" w:rsidRDefault="00865522" w:rsidP="00865522">
      <w:pPr>
        <w:pStyle w:val="ListParagraph"/>
        <w:numPr>
          <w:ilvl w:val="0"/>
          <w:numId w:val="30"/>
        </w:numPr>
        <w:spacing w:line="278" w:lineRule="auto"/>
      </w:pPr>
      <w:r>
        <w:t xml:space="preserve">Total TNs </w:t>
      </w:r>
    </w:p>
    <w:p w14:paraId="392A2195" w14:textId="04887BBC" w:rsidR="00865522" w:rsidRDefault="00865522" w:rsidP="00865522">
      <w:r>
        <w:t xml:space="preserve">The definition of each category is included in the Definitions tab in the </w:t>
      </w:r>
      <w:r w:rsidR="008D4E82">
        <w:t>January 2026</w:t>
      </w:r>
      <w:r>
        <w:t xml:space="preserve"> Utilization Reporting spreadsheet.</w:t>
      </w:r>
      <w:r w:rsidRPr="00A434EC">
        <w:t xml:space="preserve"> </w:t>
      </w:r>
      <w:r w:rsidRPr="00A55579">
        <w:t xml:space="preserve">This form must be completed and submitted to the </w:t>
      </w:r>
      <w:hyperlink r:id="rId13" w:history="1">
        <w:r w:rsidRPr="009A0276">
          <w:rPr>
            <w:rStyle w:val="Hyperlink"/>
            <w:b/>
            <w:bCs/>
          </w:rPr>
          <w:t>nruf@cnac.ca</w:t>
        </w:r>
      </w:hyperlink>
      <w:r>
        <w:t xml:space="preserve"> </w:t>
      </w:r>
      <w:r w:rsidRPr="00A55579">
        <w:t xml:space="preserve">email address </w:t>
      </w:r>
      <w:r w:rsidR="00AE5EB9" w:rsidRPr="002279F4">
        <w:rPr>
          <w:rFonts w:cstheme="minorHAnsi"/>
        </w:rPr>
        <w:t xml:space="preserve">or via the CNA </w:t>
      </w:r>
      <w:r w:rsidR="00AE5EB9">
        <w:rPr>
          <w:rFonts w:cstheme="minorHAnsi"/>
        </w:rPr>
        <w:t>S</w:t>
      </w:r>
      <w:r w:rsidR="00AE5EB9" w:rsidRPr="002279F4">
        <w:rPr>
          <w:rFonts w:cstheme="minorHAnsi"/>
        </w:rPr>
        <w:t xml:space="preserve">ecure </w:t>
      </w:r>
      <w:r w:rsidR="00AE5EB9">
        <w:rPr>
          <w:rFonts w:cstheme="minorHAnsi"/>
        </w:rPr>
        <w:t>P</w:t>
      </w:r>
      <w:r w:rsidR="00AE5EB9" w:rsidRPr="002279F4">
        <w:rPr>
          <w:rFonts w:cstheme="minorHAnsi"/>
        </w:rPr>
        <w:t xml:space="preserve">ortal </w:t>
      </w:r>
      <w:r w:rsidR="00AE5EB9">
        <w:rPr>
          <w:rFonts w:cstheme="minorHAnsi"/>
        </w:rPr>
        <w:t xml:space="preserve">(if you have an account) </w:t>
      </w:r>
      <w:r w:rsidR="00AE5EB9" w:rsidRPr="002279F4">
        <w:rPr>
          <w:rFonts w:cstheme="minorHAnsi"/>
        </w:rPr>
        <w:t>at</w:t>
      </w:r>
      <w:r w:rsidR="00AE5EB9" w:rsidRPr="002279F4">
        <w:rPr>
          <w:rFonts w:cstheme="minorHAnsi"/>
          <w:u w:val="single"/>
        </w:rPr>
        <w:t xml:space="preserve"> </w:t>
      </w:r>
      <w:hyperlink r:id="rId14" w:tgtFrame="_blank" w:tooltip="https://portal.cna-services.ca/" w:history="1">
        <w:r w:rsidR="00AE5EB9" w:rsidRPr="002279F4">
          <w:rPr>
            <w:rStyle w:val="Hyperlink"/>
            <w:rFonts w:cstheme="minorHAnsi"/>
          </w:rPr>
          <w:t>https://portal.cna-services.ca</w:t>
        </w:r>
      </w:hyperlink>
      <w:r w:rsidRPr="00A55579">
        <w:t xml:space="preserve"> </w:t>
      </w:r>
      <w:r w:rsidRPr="009A0276">
        <w:rPr>
          <w:b/>
          <w:bCs/>
        </w:rPr>
        <w:t xml:space="preserve">no later than </w:t>
      </w:r>
      <w:r w:rsidR="002961A6">
        <w:rPr>
          <w:b/>
          <w:bCs/>
        </w:rPr>
        <w:t>30 January 2026</w:t>
      </w:r>
      <w:r w:rsidRPr="00A55579">
        <w:t>.</w:t>
      </w:r>
    </w:p>
    <w:p w14:paraId="416DBFA3" w14:textId="77777777" w:rsidR="002E1B1C" w:rsidRPr="002E1B1C" w:rsidRDefault="002E1B1C" w:rsidP="001B3AFA">
      <w:pPr>
        <w:spacing w:after="0" w:line="240" w:lineRule="auto"/>
        <w:rPr>
          <w:rFonts w:cstheme="minorHAnsi"/>
          <w:bCs/>
        </w:rPr>
      </w:pPr>
    </w:p>
    <w:p w14:paraId="617F9ACF" w14:textId="0BC848A8" w:rsidR="003F4678" w:rsidRPr="007F399D" w:rsidRDefault="008D5EC8" w:rsidP="00E52648">
      <w:pPr>
        <w:keepNext/>
        <w:numPr>
          <w:ilvl w:val="0"/>
          <w:numId w:val="5"/>
        </w:numPr>
        <w:spacing w:before="100" w:after="0" w:line="240" w:lineRule="auto"/>
        <w:rPr>
          <w:rFonts w:cstheme="minorHAnsi"/>
          <w:b/>
        </w:rPr>
      </w:pPr>
      <w:r>
        <w:rPr>
          <w:rFonts w:cstheme="minorHAnsi"/>
          <w:b/>
        </w:rPr>
        <w:t>S</w:t>
      </w:r>
      <w:r w:rsidR="00D82021">
        <w:rPr>
          <w:rFonts w:cstheme="minorHAnsi"/>
          <w:b/>
        </w:rPr>
        <w:t>-</w:t>
      </w:r>
      <w:r w:rsidR="003F4678" w:rsidRPr="007F399D">
        <w:rPr>
          <w:rFonts w:cstheme="minorHAnsi"/>
          <w:b/>
        </w:rPr>
        <w:t xml:space="preserve">NRUF </w:t>
      </w:r>
    </w:p>
    <w:p w14:paraId="7762D070" w14:textId="77777777" w:rsidR="003F4678" w:rsidRPr="007F399D" w:rsidRDefault="003F4678" w:rsidP="00E52648">
      <w:pPr>
        <w:keepNext/>
        <w:spacing w:after="0" w:line="240" w:lineRule="auto"/>
        <w:rPr>
          <w:rFonts w:cstheme="minorHAnsi"/>
        </w:rPr>
      </w:pPr>
    </w:p>
    <w:p w14:paraId="24E33F57" w14:textId="236C82C9" w:rsidR="003F4678" w:rsidRPr="007F399D" w:rsidRDefault="003F4678" w:rsidP="00E52648">
      <w:pPr>
        <w:keepNext/>
        <w:spacing w:after="0" w:line="240" w:lineRule="auto"/>
        <w:rPr>
          <w:rFonts w:cstheme="minorHAnsi"/>
        </w:rPr>
      </w:pPr>
      <w:r w:rsidRPr="007F399D">
        <w:rPr>
          <w:rFonts w:cstheme="minorHAnsi"/>
        </w:rPr>
        <w:t xml:space="preserve">The </w:t>
      </w:r>
      <w:r w:rsidRPr="007F399D">
        <w:rPr>
          <w:rFonts w:cstheme="minorHAnsi"/>
          <w:i/>
        </w:rPr>
        <w:t>Canadian Numbering Resource Utilization Forecast (C</w:t>
      </w:r>
      <w:r w:rsidRPr="007F399D">
        <w:rPr>
          <w:rFonts w:cstheme="minorHAnsi"/>
          <w:i/>
        </w:rPr>
        <w:noBreakHyphen/>
        <w:t>NRUF) Guideline</w:t>
      </w:r>
      <w:r w:rsidR="00D869A6">
        <w:rPr>
          <w:rFonts w:cstheme="minorHAnsi"/>
          <w:iCs/>
        </w:rPr>
        <w:t>,</w:t>
      </w:r>
      <w:r w:rsidR="00D869A6">
        <w:rPr>
          <w:rFonts w:cstheme="minorHAnsi"/>
        </w:rPr>
        <w:t xml:space="preserve"> Version </w:t>
      </w:r>
      <w:r w:rsidR="00107A2E">
        <w:rPr>
          <w:rFonts w:cstheme="minorHAnsi"/>
        </w:rPr>
        <w:t>6.0</w:t>
      </w:r>
      <w:r w:rsidRPr="007F399D">
        <w:rPr>
          <w:rFonts w:cstheme="minorHAnsi"/>
        </w:rPr>
        <w:t xml:space="preserve"> </w:t>
      </w:r>
      <w:r w:rsidR="00BE38A6" w:rsidRPr="007F399D">
        <w:rPr>
          <w:rFonts w:cstheme="minorHAnsi"/>
        </w:rPr>
        <w:t>(C-NRUF Guideline)</w:t>
      </w:r>
      <w:r w:rsidR="00CA4FD5">
        <w:rPr>
          <w:rFonts w:cstheme="minorHAnsi"/>
        </w:rPr>
        <w:t xml:space="preserve">, </w:t>
      </w:r>
      <w:r w:rsidR="008D5EC8" w:rsidRPr="007F399D">
        <w:rPr>
          <w:rFonts w:cstheme="minorHAnsi"/>
          <w:i/>
        </w:rPr>
        <w:t>Canadian Non-Geographic Code Assignment Guideline</w:t>
      </w:r>
      <w:r w:rsidR="00CA4FD5">
        <w:rPr>
          <w:rFonts w:cstheme="minorHAnsi"/>
          <w:i/>
        </w:rPr>
        <w:t xml:space="preserve">, </w:t>
      </w:r>
      <w:r w:rsidR="008D5EC8" w:rsidRPr="007F399D">
        <w:rPr>
          <w:rFonts w:cstheme="minorHAnsi"/>
          <w:i/>
        </w:rPr>
        <w:t xml:space="preserve"> </w:t>
      </w:r>
      <w:r w:rsidR="005420B9" w:rsidRPr="005420B9">
        <w:rPr>
          <w:rFonts w:cstheme="minorHAnsi"/>
          <w:i/>
        </w:rPr>
        <w:t xml:space="preserve">Canadian Adjunct to the Industry Numbering Committee (INC) 9YY NXX Code Assignment </w:t>
      </w:r>
      <w:r w:rsidR="005420B9" w:rsidRPr="00767F19">
        <w:rPr>
          <w:rFonts w:cstheme="minorHAnsi"/>
          <w:iCs/>
        </w:rPr>
        <w:t>Guideline</w:t>
      </w:r>
      <w:r w:rsidR="005420B9">
        <w:rPr>
          <w:rFonts w:cstheme="minorHAnsi"/>
          <w:iCs/>
        </w:rPr>
        <w:t xml:space="preserve"> and </w:t>
      </w:r>
      <w:del w:id="7" w:author="David Comrie" w:date="2025-10-21T05:59:00Z" w16du:dateUtc="2025-10-21T09:59:00Z">
        <w:r w:rsidR="004931AE" w:rsidRPr="00A46849" w:rsidDel="000F6EE1">
          <w:rPr>
            <w:i/>
            <w:iCs/>
            <w:rPrChange w:id="8" w:author="Fiona Clegg" w:date="2025-10-21T07:49:00Z" w16du:dateUtc="2025-10-21T11:49:00Z">
              <w:rPr/>
            </w:rPrChange>
          </w:rPr>
          <w:fldChar w:fldCharType="begin"/>
        </w:r>
        <w:r w:rsidR="004931AE" w:rsidRPr="00A46849" w:rsidDel="000F6EE1">
          <w:rPr>
            <w:i/>
            <w:iCs/>
            <w:rPrChange w:id="9" w:author="Fiona Clegg" w:date="2025-10-21T07:49:00Z" w16du:dateUtc="2025-10-21T11:49:00Z">
              <w:rPr/>
            </w:rPrChange>
          </w:rPr>
          <w:delInstrText>HYPERLINK "https://crtc.gc.ca/public/cisc/cn/CNODGL0009A.doc"</w:delInstrText>
        </w:r>
        <w:r w:rsidR="004931AE" w:rsidRPr="00A46849" w:rsidDel="000F6EE1">
          <w:rPr>
            <w:i/>
            <w:iCs/>
            <w:rPrChange w:id="10" w:author="Fiona Clegg" w:date="2025-10-21T07:49:00Z" w16du:dateUtc="2025-10-21T11:49:00Z">
              <w:rPr/>
            </w:rPrChange>
          </w:rPr>
        </w:r>
        <w:r w:rsidR="004931AE" w:rsidRPr="00A46849" w:rsidDel="000F6EE1">
          <w:rPr>
            <w:i/>
            <w:iCs/>
            <w:rPrChange w:id="11" w:author="Fiona Clegg" w:date="2025-10-21T07:49:00Z" w16du:dateUtc="2025-10-21T11:49:00Z">
              <w:rPr/>
            </w:rPrChange>
          </w:rPr>
          <w:fldChar w:fldCharType="separate"/>
        </w:r>
        <w:r w:rsidR="004931AE" w:rsidRPr="00A46849" w:rsidDel="000F6EE1">
          <w:rPr>
            <w:i/>
            <w:iCs/>
            <w:rPrChange w:id="12" w:author="Fiona Clegg" w:date="2025-10-21T07:49:00Z" w16du:dateUtc="2025-10-21T11:49:00Z">
              <w:rPr>
                <w:rStyle w:val="Hyperlink"/>
                <w:rFonts w:cstheme="minorHAnsi"/>
                <w:i/>
              </w:rPr>
            </w:rPrChange>
          </w:rPr>
          <w:delText>Canadian NPA 600 NXX Code Assignment Guideline</w:delText>
        </w:r>
        <w:r w:rsidR="004931AE" w:rsidRPr="00A46849" w:rsidDel="000F6EE1">
          <w:rPr>
            <w:i/>
            <w:iCs/>
            <w:rPrChange w:id="13" w:author="Fiona Clegg" w:date="2025-10-21T07:49:00Z" w16du:dateUtc="2025-10-21T11:49:00Z">
              <w:rPr/>
            </w:rPrChange>
          </w:rPr>
          <w:fldChar w:fldCharType="end"/>
        </w:r>
      </w:del>
      <w:ins w:id="14" w:author="Fiona Clegg" w:date="2025-10-21T07:48:00Z" w16du:dateUtc="2025-10-21T11:48:00Z">
        <w:r w:rsidR="00A46849" w:rsidRPr="00A46849">
          <w:rPr>
            <w:i/>
            <w:iCs/>
            <w:rPrChange w:id="15" w:author="Fiona Clegg" w:date="2025-10-21T07:49:00Z" w16du:dateUtc="2025-10-21T11:49:00Z">
              <w:rPr/>
            </w:rPrChange>
          </w:rPr>
          <w:t xml:space="preserve"> </w:t>
        </w:r>
      </w:ins>
      <w:ins w:id="16" w:author="David Comrie" w:date="2025-10-21T05:59:00Z" w16du:dateUtc="2025-10-21T09:59:00Z">
        <w:r w:rsidR="000F6EE1" w:rsidRPr="00A46849">
          <w:rPr>
            <w:i/>
            <w:iCs/>
            <w:rPrChange w:id="17" w:author="Fiona Clegg" w:date="2025-10-21T07:49:00Z" w16du:dateUtc="2025-10-21T11:49:00Z">
              <w:rPr>
                <w:rStyle w:val="Hyperlink"/>
                <w:rFonts w:cstheme="minorHAnsi"/>
                <w:i/>
              </w:rPr>
            </w:rPrChange>
          </w:rPr>
          <w:t>Canadian NPA 600 NXX Code Assignment Guideline</w:t>
        </w:r>
      </w:ins>
      <w:r w:rsidR="004931AE">
        <w:rPr>
          <w:rFonts w:cstheme="minorHAnsi"/>
          <w:iCs/>
        </w:rPr>
        <w:t xml:space="preserve"> </w:t>
      </w:r>
      <w:r w:rsidRPr="005420B9">
        <w:rPr>
          <w:rFonts w:cstheme="minorHAnsi"/>
          <w:iCs/>
        </w:rPr>
        <w:t>require</w:t>
      </w:r>
      <w:r w:rsidRPr="007F399D">
        <w:rPr>
          <w:rFonts w:cstheme="minorHAnsi"/>
        </w:rPr>
        <w:t xml:space="preserve"> all current and prospective </w:t>
      </w:r>
      <w:r w:rsidR="0063576B">
        <w:rPr>
          <w:rFonts w:cstheme="minorHAnsi"/>
        </w:rPr>
        <w:t>numbering r</w:t>
      </w:r>
      <w:r w:rsidR="00F8710D">
        <w:rPr>
          <w:rFonts w:cstheme="minorHAnsi"/>
        </w:rPr>
        <w:t>esource</w:t>
      </w:r>
      <w:r w:rsidRPr="007F399D">
        <w:rPr>
          <w:rFonts w:cstheme="minorHAnsi"/>
        </w:rPr>
        <w:t xml:space="preserve"> </w:t>
      </w:r>
      <w:r w:rsidR="0063576B">
        <w:rPr>
          <w:rFonts w:cstheme="minorHAnsi"/>
        </w:rPr>
        <w:t>h</w:t>
      </w:r>
      <w:r w:rsidRPr="007F399D">
        <w:rPr>
          <w:rFonts w:cstheme="minorHAnsi"/>
        </w:rPr>
        <w:t xml:space="preserve">olders to submit actual and forecast quantities of </w:t>
      </w:r>
      <w:r w:rsidR="0063576B">
        <w:rPr>
          <w:rFonts w:cstheme="minorHAnsi"/>
        </w:rPr>
        <w:t xml:space="preserve">numbering </w:t>
      </w:r>
      <w:r w:rsidR="00F82954">
        <w:rPr>
          <w:rFonts w:cstheme="minorHAnsi"/>
        </w:rPr>
        <w:t xml:space="preserve">resources </w:t>
      </w:r>
      <w:r w:rsidRPr="007F399D">
        <w:rPr>
          <w:rFonts w:cstheme="minorHAnsi"/>
        </w:rPr>
        <w:t xml:space="preserve">as input for the NRUF. The NRUF is required by the CNA to project Canadian Numbering Plan Area (NPA) exhaust dates and aids the North American Numbering Plan Administrator (NANPA) in projecting </w:t>
      </w:r>
      <w:r w:rsidR="00673F86">
        <w:rPr>
          <w:rFonts w:cstheme="minorHAnsi"/>
        </w:rPr>
        <w:t>North American Numbering Plan (</w:t>
      </w:r>
      <w:r w:rsidRPr="007F399D">
        <w:rPr>
          <w:rFonts w:cstheme="minorHAnsi"/>
        </w:rPr>
        <w:t>NANP</w:t>
      </w:r>
      <w:r w:rsidR="00673F86">
        <w:rPr>
          <w:rFonts w:cstheme="minorHAnsi"/>
        </w:rPr>
        <w:t>)</w:t>
      </w:r>
      <w:r w:rsidRPr="007F399D">
        <w:rPr>
          <w:rFonts w:cstheme="minorHAnsi"/>
        </w:rPr>
        <w:t xml:space="preserve"> exhaust.</w:t>
      </w:r>
    </w:p>
    <w:p w14:paraId="3D01C0C0" w14:textId="77777777" w:rsidR="003F4678" w:rsidRPr="007F399D" w:rsidRDefault="003F4678" w:rsidP="003F4678">
      <w:pPr>
        <w:spacing w:after="0" w:line="240" w:lineRule="auto"/>
        <w:rPr>
          <w:rFonts w:cstheme="minorHAnsi"/>
        </w:rPr>
      </w:pPr>
    </w:p>
    <w:p w14:paraId="6B807674" w14:textId="1E76517C" w:rsidR="00316B68" w:rsidRDefault="00316B68" w:rsidP="003F4678">
      <w:pPr>
        <w:spacing w:after="0" w:line="240" w:lineRule="auto"/>
        <w:rPr>
          <w:rFonts w:cstheme="minorHAnsi"/>
        </w:rPr>
      </w:pPr>
      <w:r>
        <w:rPr>
          <w:rFonts w:cstheme="minorHAnsi"/>
        </w:rPr>
        <w:t>For Geographic NPAs, the CNA is requiring that data</w:t>
      </w:r>
      <w:r w:rsidR="001B7D68">
        <w:rPr>
          <w:rFonts w:cstheme="minorHAnsi"/>
        </w:rPr>
        <w:t xml:space="preserve"> be submitted at the Thousands-Block level (i.e.</w:t>
      </w:r>
      <w:r w:rsidR="008672E3">
        <w:rPr>
          <w:rFonts w:cstheme="minorHAnsi"/>
        </w:rPr>
        <w:t>,</w:t>
      </w:r>
      <w:r w:rsidR="001B7D68">
        <w:rPr>
          <w:rFonts w:cstheme="minorHAnsi"/>
        </w:rPr>
        <w:t xml:space="preserve"> 1 CO Code = 10 </w:t>
      </w:r>
      <w:proofErr w:type="gramStart"/>
      <w:r w:rsidR="001B7D68">
        <w:rPr>
          <w:rFonts w:cstheme="minorHAnsi"/>
        </w:rPr>
        <w:t>Thousands</w:t>
      </w:r>
      <w:proofErr w:type="gramEnd"/>
      <w:r w:rsidR="001B7D68">
        <w:rPr>
          <w:rFonts w:cstheme="minorHAnsi"/>
        </w:rPr>
        <w:t>-Blocks)</w:t>
      </w:r>
      <w:r w:rsidR="005D7D8F">
        <w:rPr>
          <w:rFonts w:cstheme="minorHAnsi"/>
        </w:rPr>
        <w:t>.</w:t>
      </w:r>
      <w:r w:rsidR="003D3F9C">
        <w:rPr>
          <w:rFonts w:cstheme="minorHAnsi"/>
        </w:rPr>
        <w:t xml:space="preserve"> </w:t>
      </w:r>
      <w:r w:rsidR="002C59E9">
        <w:rPr>
          <w:rFonts w:cstheme="minorHAnsi"/>
        </w:rPr>
        <w:t>As a result, carriers can</w:t>
      </w:r>
      <w:r w:rsidR="00B81FEC">
        <w:rPr>
          <w:rFonts w:cstheme="minorHAnsi"/>
        </w:rPr>
        <w:t xml:space="preserve">, for example, forecast 15 blocks </w:t>
      </w:r>
      <w:r w:rsidR="00BF1CA2">
        <w:rPr>
          <w:rFonts w:cstheme="minorHAnsi"/>
        </w:rPr>
        <w:t>(</w:t>
      </w:r>
      <w:r w:rsidR="005A75D8">
        <w:rPr>
          <w:rFonts w:cstheme="minorHAnsi"/>
        </w:rPr>
        <w:t>e</w:t>
      </w:r>
      <w:r w:rsidR="000B4722">
        <w:rPr>
          <w:rFonts w:cstheme="minorHAnsi"/>
        </w:rPr>
        <w:t xml:space="preserve">qual to </w:t>
      </w:r>
      <w:r w:rsidR="00BF1CA2">
        <w:rPr>
          <w:rFonts w:cstheme="minorHAnsi"/>
        </w:rPr>
        <w:t xml:space="preserve">1.5 CO Codes) </w:t>
      </w:r>
      <w:r w:rsidR="00B81FEC">
        <w:rPr>
          <w:rFonts w:cstheme="minorHAnsi"/>
        </w:rPr>
        <w:t>whereas previously they would have had to forecast 2 CO Codes</w:t>
      </w:r>
      <w:r w:rsidR="00BF1CA2">
        <w:rPr>
          <w:rFonts w:cstheme="minorHAnsi"/>
        </w:rPr>
        <w:t>.</w:t>
      </w:r>
      <w:r w:rsidR="003D3F9C">
        <w:rPr>
          <w:rFonts w:cstheme="minorHAnsi"/>
        </w:rPr>
        <w:t xml:space="preserve"> </w:t>
      </w:r>
    </w:p>
    <w:p w14:paraId="5A3288E6" w14:textId="77777777" w:rsidR="005D7D8F" w:rsidRDefault="005D7D8F" w:rsidP="003F4678">
      <w:pPr>
        <w:spacing w:after="0" w:line="240" w:lineRule="auto"/>
        <w:rPr>
          <w:rFonts w:cstheme="minorHAnsi"/>
        </w:rPr>
      </w:pPr>
    </w:p>
    <w:p w14:paraId="6C38F67B" w14:textId="244E4B68" w:rsidR="005D7D8F" w:rsidRDefault="005D7D8F" w:rsidP="003F4678">
      <w:pPr>
        <w:spacing w:after="0" w:line="240" w:lineRule="auto"/>
        <w:rPr>
          <w:rFonts w:cstheme="minorHAnsi"/>
        </w:rPr>
      </w:pPr>
      <w:r>
        <w:rPr>
          <w:rFonts w:cstheme="minorHAnsi"/>
        </w:rPr>
        <w:t xml:space="preserve">For </w:t>
      </w:r>
      <w:r w:rsidR="008B00D6">
        <w:rPr>
          <w:rFonts w:cstheme="minorHAnsi"/>
        </w:rPr>
        <w:t>n</w:t>
      </w:r>
      <w:r>
        <w:rPr>
          <w:rFonts w:cstheme="minorHAnsi"/>
        </w:rPr>
        <w:t>on-</w:t>
      </w:r>
      <w:r w:rsidR="008B00D6">
        <w:rPr>
          <w:rFonts w:cstheme="minorHAnsi"/>
        </w:rPr>
        <w:t>g</w:t>
      </w:r>
      <w:r>
        <w:rPr>
          <w:rFonts w:cstheme="minorHAnsi"/>
        </w:rPr>
        <w:t>eographic NPAs, the CNA is requiring that data be submitted at the NXX-level.</w:t>
      </w:r>
    </w:p>
    <w:p w14:paraId="34402110" w14:textId="77777777" w:rsidR="005D7D8F" w:rsidRDefault="005D7D8F" w:rsidP="003F4678">
      <w:pPr>
        <w:spacing w:after="0" w:line="240" w:lineRule="auto"/>
        <w:rPr>
          <w:rFonts w:cstheme="minorHAnsi"/>
        </w:rPr>
      </w:pPr>
    </w:p>
    <w:p w14:paraId="3579DB4A" w14:textId="36F2AFDA" w:rsidR="003F4678" w:rsidRPr="007F399D" w:rsidRDefault="003F4678" w:rsidP="003F4678">
      <w:pPr>
        <w:spacing w:after="0" w:line="240" w:lineRule="auto"/>
        <w:rPr>
          <w:rFonts w:cstheme="minorHAnsi"/>
          <w:b/>
        </w:rPr>
      </w:pPr>
      <w:r w:rsidRPr="007F399D">
        <w:rPr>
          <w:rFonts w:cstheme="minorHAnsi"/>
        </w:rPr>
        <w:t xml:space="preserve">The </w:t>
      </w:r>
      <w:r w:rsidR="003868C8">
        <w:rPr>
          <w:rFonts w:cstheme="minorHAnsi"/>
        </w:rPr>
        <w:t>January 2026</w:t>
      </w:r>
      <w:r w:rsidR="003868C8" w:rsidRPr="007F399D">
        <w:rPr>
          <w:rFonts w:cstheme="minorHAnsi"/>
        </w:rPr>
        <w:t xml:space="preserve"> </w:t>
      </w:r>
      <w:r w:rsidR="00E43288">
        <w:rPr>
          <w:rFonts w:cstheme="minorHAnsi"/>
        </w:rPr>
        <w:t>S-</w:t>
      </w:r>
      <w:r w:rsidRPr="007F399D">
        <w:rPr>
          <w:rFonts w:cstheme="minorHAnsi"/>
        </w:rPr>
        <w:t xml:space="preserve">NRUF </w:t>
      </w:r>
      <w:r w:rsidR="007F453C">
        <w:rPr>
          <w:rFonts w:cstheme="minorHAnsi"/>
        </w:rPr>
        <w:t>worksheet</w:t>
      </w:r>
      <w:r w:rsidRPr="007F399D">
        <w:rPr>
          <w:rFonts w:cstheme="minorHAnsi"/>
        </w:rPr>
        <w:t xml:space="preserve"> is available at </w:t>
      </w:r>
      <w:hyperlink r:id="rId15" w:anchor="LatestForms" w:history="1">
        <w:r w:rsidR="008013E7">
          <w:rPr>
            <w:rStyle w:val="Hyperlink"/>
            <w:rFonts w:cstheme="minorHAnsi"/>
          </w:rPr>
          <w:t>https://www.cnac.ca/NRUF/NRUF.htm#LatestForms</w:t>
        </w:r>
      </w:hyperlink>
      <w:r w:rsidRPr="007F399D">
        <w:rPr>
          <w:rFonts w:cstheme="minorHAnsi"/>
        </w:rPr>
        <w:t xml:space="preserve">. See Annex A for instructions for the </w:t>
      </w:r>
      <w:r w:rsidR="003868C8">
        <w:rPr>
          <w:rFonts w:cstheme="minorHAnsi"/>
        </w:rPr>
        <w:t>January 2026</w:t>
      </w:r>
      <w:r w:rsidR="003868C8" w:rsidRPr="007F399D">
        <w:rPr>
          <w:rFonts w:cstheme="minorHAnsi"/>
        </w:rPr>
        <w:t xml:space="preserve"> </w:t>
      </w:r>
      <w:r w:rsidR="00E43288">
        <w:rPr>
          <w:rFonts w:cstheme="minorHAnsi"/>
        </w:rPr>
        <w:t>S-</w:t>
      </w:r>
      <w:r w:rsidR="00DC24CE" w:rsidRPr="007F399D">
        <w:rPr>
          <w:rFonts w:cstheme="minorHAnsi"/>
        </w:rPr>
        <w:t xml:space="preserve">NRUF </w:t>
      </w:r>
      <w:r w:rsidR="00DC24CE">
        <w:rPr>
          <w:rFonts w:cstheme="minorHAnsi"/>
        </w:rPr>
        <w:t>worksheet</w:t>
      </w:r>
      <w:r w:rsidRPr="007F399D">
        <w:rPr>
          <w:rFonts w:cstheme="minorHAnsi"/>
        </w:rPr>
        <w:t xml:space="preserve">. Completed NRUF worksheets must be returned to the CNA no later than </w:t>
      </w:r>
      <w:r w:rsidR="00FD2A8A">
        <w:rPr>
          <w:rFonts w:cstheme="minorHAnsi"/>
          <w:b/>
          <w:color w:val="FF0000"/>
        </w:rPr>
        <w:t>30 January 2026</w:t>
      </w:r>
      <w:r w:rsidRPr="007F399D">
        <w:rPr>
          <w:rFonts w:cstheme="minorHAnsi"/>
          <w:b/>
        </w:rPr>
        <w:t>.</w:t>
      </w:r>
    </w:p>
    <w:p w14:paraId="2088B519" w14:textId="77777777" w:rsidR="00DE59BA" w:rsidRPr="007F399D" w:rsidRDefault="00DE59BA" w:rsidP="0041470A">
      <w:pPr>
        <w:spacing w:after="0" w:line="240" w:lineRule="auto"/>
        <w:rPr>
          <w:rFonts w:cstheme="minorHAnsi"/>
        </w:rPr>
      </w:pPr>
    </w:p>
    <w:p w14:paraId="6B686E81" w14:textId="7343439C" w:rsidR="00F656D3" w:rsidRPr="007F399D" w:rsidRDefault="00BF1CA2" w:rsidP="008D2A44">
      <w:pPr>
        <w:keepNext/>
        <w:numPr>
          <w:ilvl w:val="0"/>
          <w:numId w:val="5"/>
        </w:numPr>
        <w:spacing w:before="100" w:after="0" w:line="240" w:lineRule="auto"/>
        <w:rPr>
          <w:rFonts w:cstheme="minorHAnsi"/>
          <w:b/>
        </w:rPr>
      </w:pPr>
      <w:r w:rsidRPr="00BF1CA2">
        <w:rPr>
          <w:rFonts w:cstheme="minorHAnsi"/>
          <w:b/>
        </w:rPr>
        <w:lastRenderedPageBreak/>
        <w:t xml:space="preserve">Utilization </w:t>
      </w:r>
      <w:r>
        <w:rPr>
          <w:rFonts w:cstheme="minorHAnsi"/>
          <w:b/>
        </w:rPr>
        <w:t>D</w:t>
      </w:r>
      <w:r w:rsidRPr="00BF1CA2">
        <w:rPr>
          <w:rFonts w:cstheme="minorHAnsi"/>
          <w:b/>
        </w:rPr>
        <w:t>ata</w:t>
      </w:r>
    </w:p>
    <w:p w14:paraId="55391785" w14:textId="77777777" w:rsidR="003F4678" w:rsidRPr="007F399D" w:rsidRDefault="003F4678" w:rsidP="008D2A44">
      <w:pPr>
        <w:keepNext/>
        <w:spacing w:after="0" w:line="240" w:lineRule="auto"/>
        <w:rPr>
          <w:rFonts w:cstheme="minorHAnsi"/>
        </w:rPr>
      </w:pPr>
    </w:p>
    <w:p w14:paraId="798B5023" w14:textId="36C6F4EE" w:rsidR="00846E4C" w:rsidRDefault="00846E4C" w:rsidP="008D2A44">
      <w:pPr>
        <w:keepNext/>
        <w:spacing w:after="0" w:line="240" w:lineRule="auto"/>
        <w:rPr>
          <w:rFonts w:cstheme="minorHAnsi"/>
        </w:rPr>
      </w:pPr>
      <w:r>
        <w:rPr>
          <w:rFonts w:cstheme="minorHAnsi"/>
        </w:rPr>
        <w:t>During CSCN 131</w:t>
      </w:r>
      <w:r w:rsidR="00326E8A">
        <w:rPr>
          <w:rFonts w:cstheme="minorHAnsi"/>
        </w:rPr>
        <w:t xml:space="preserve"> on </w:t>
      </w:r>
      <w:r w:rsidR="00326E8A" w:rsidRPr="008E02AB">
        <w:rPr>
          <w:rFonts w:cstheme="minorHAnsi"/>
        </w:rPr>
        <w:t xml:space="preserve">11 </w:t>
      </w:r>
      <w:del w:id="18" w:author="Fiona Clegg" w:date="2025-10-21T00:23:00Z" w16du:dateUtc="2025-10-21T04:23:00Z">
        <w:r w:rsidR="00326E8A" w:rsidRPr="008E02AB" w:rsidDel="00807EAC">
          <w:rPr>
            <w:rFonts w:cstheme="minorHAnsi"/>
          </w:rPr>
          <w:delText xml:space="preserve">&amp; </w:delText>
        </w:r>
      </w:del>
      <w:ins w:id="19" w:author="Fiona Clegg" w:date="2025-10-21T00:23:00Z" w16du:dateUtc="2025-10-21T04:23:00Z">
        <w:r w:rsidR="00807EAC">
          <w:rPr>
            <w:rFonts w:cstheme="minorHAnsi"/>
          </w:rPr>
          <w:t>and</w:t>
        </w:r>
        <w:r w:rsidR="00807EAC" w:rsidRPr="008E02AB">
          <w:rPr>
            <w:rFonts w:cstheme="minorHAnsi"/>
          </w:rPr>
          <w:t xml:space="preserve"> </w:t>
        </w:r>
      </w:ins>
      <w:r w:rsidR="00326E8A" w:rsidRPr="008E02AB">
        <w:rPr>
          <w:rFonts w:cstheme="minorHAnsi"/>
        </w:rPr>
        <w:t>12 February 2025</w:t>
      </w:r>
      <w:r>
        <w:rPr>
          <w:rFonts w:cstheme="minorHAnsi"/>
        </w:rPr>
        <w:t>, the CSCN directed the CNA to request utilization data</w:t>
      </w:r>
      <w:r w:rsidR="00EA2608">
        <w:rPr>
          <w:rFonts w:cstheme="minorHAnsi"/>
        </w:rPr>
        <w:t xml:space="preserve"> from all Canadian carr</w:t>
      </w:r>
      <w:r w:rsidR="00326E8A">
        <w:rPr>
          <w:rFonts w:cstheme="minorHAnsi"/>
        </w:rPr>
        <w:t>iers</w:t>
      </w:r>
      <w:r w:rsidR="006453CE">
        <w:rPr>
          <w:rFonts w:cstheme="minorHAnsi"/>
        </w:rPr>
        <w:t>. The utilization data is being requested to ensure that numbering resources are being used efficiently.</w:t>
      </w:r>
    </w:p>
    <w:p w14:paraId="2F86A3A1" w14:textId="77777777" w:rsidR="00622B5C" w:rsidRDefault="00622B5C" w:rsidP="0041470A">
      <w:pPr>
        <w:spacing w:after="0" w:line="240" w:lineRule="auto"/>
        <w:rPr>
          <w:rFonts w:cstheme="minorHAnsi"/>
        </w:rPr>
      </w:pPr>
    </w:p>
    <w:p w14:paraId="46559059" w14:textId="15BFCA22" w:rsidR="00622B5C" w:rsidRDefault="00622B5C" w:rsidP="0041470A">
      <w:pPr>
        <w:spacing w:after="0" w:line="240" w:lineRule="auto"/>
        <w:rPr>
          <w:rFonts w:cstheme="minorHAnsi"/>
        </w:rPr>
      </w:pPr>
      <w:r>
        <w:rPr>
          <w:rFonts w:cstheme="minorHAnsi"/>
        </w:rPr>
        <w:t>In CSCN TIF report CNRE</w:t>
      </w:r>
      <w:r w:rsidR="00B75F7D">
        <w:rPr>
          <w:rFonts w:cstheme="minorHAnsi"/>
        </w:rPr>
        <w:t xml:space="preserve">144B, the CSCN proposed the following definitions for use in the </w:t>
      </w:r>
      <w:r w:rsidR="004E76C4">
        <w:rPr>
          <w:rFonts w:cstheme="minorHAnsi"/>
        </w:rPr>
        <w:t>utilization reporting:</w:t>
      </w:r>
    </w:p>
    <w:p w14:paraId="777CC42D" w14:textId="77777777" w:rsidR="004E76C4" w:rsidRDefault="004E76C4" w:rsidP="0041470A">
      <w:pPr>
        <w:spacing w:after="0" w:line="240" w:lineRule="auto"/>
        <w:rPr>
          <w:rFonts w:cstheme="minorHAnsi"/>
        </w:rPr>
      </w:pPr>
    </w:p>
    <w:p w14:paraId="5472FCA0" w14:textId="77777777" w:rsidR="004E76C4" w:rsidRPr="004E76C4" w:rsidRDefault="004E76C4" w:rsidP="004E76C4">
      <w:pPr>
        <w:pStyle w:val="ListParagraph"/>
        <w:numPr>
          <w:ilvl w:val="0"/>
          <w:numId w:val="33"/>
        </w:numPr>
        <w:spacing w:after="0" w:line="240" w:lineRule="auto"/>
        <w:rPr>
          <w:rFonts w:cstheme="minorHAnsi"/>
        </w:rPr>
      </w:pPr>
      <w:r w:rsidRPr="004E76C4">
        <w:rPr>
          <w:rFonts w:cstheme="minorHAnsi"/>
        </w:rPr>
        <w:t>“</w:t>
      </w:r>
      <w:r w:rsidRPr="00380ED4">
        <w:rPr>
          <w:rFonts w:cstheme="minorHAnsi"/>
          <w:b/>
          <w:bCs/>
          <w:i/>
          <w:iCs/>
        </w:rPr>
        <w:t>Assigned TNs</w:t>
      </w:r>
      <w:r w:rsidRPr="004E76C4">
        <w:rPr>
          <w:rFonts w:cstheme="minorHAnsi"/>
        </w:rPr>
        <w:t>” are defined as numbers working in the Public Switched Telephone Network under an agreement such as a contract or tariff at the request of specific End Users or customers for their use, or numbers not yet working but having a customer service order pending. Assigned TNs also include numbers ported out for the purposes of transferring the service to another service provider. If the carrier has provided numbering resources to another carrier or non-carrier and has received utilization information in the format prescribed from the receiving carrier or non-carrier, the received TNs that are reported as assigned to End Users are included.</w:t>
      </w:r>
    </w:p>
    <w:p w14:paraId="5A52770A" w14:textId="77777777" w:rsidR="004E76C4" w:rsidRPr="004E76C4" w:rsidRDefault="004E76C4" w:rsidP="004E76C4">
      <w:pPr>
        <w:pStyle w:val="ListParagraph"/>
        <w:numPr>
          <w:ilvl w:val="0"/>
          <w:numId w:val="33"/>
        </w:numPr>
        <w:spacing w:after="0" w:line="240" w:lineRule="auto"/>
        <w:rPr>
          <w:rFonts w:cstheme="minorHAnsi"/>
        </w:rPr>
      </w:pPr>
      <w:r w:rsidRPr="004E76C4">
        <w:rPr>
          <w:rFonts w:cstheme="minorHAnsi"/>
        </w:rPr>
        <w:t>“</w:t>
      </w:r>
      <w:r w:rsidRPr="00380ED4">
        <w:rPr>
          <w:rFonts w:cstheme="minorHAnsi"/>
          <w:b/>
          <w:bCs/>
          <w:i/>
          <w:iCs/>
        </w:rPr>
        <w:t>Total TNs</w:t>
      </w:r>
      <w:r w:rsidRPr="004E76C4">
        <w:rPr>
          <w:rFonts w:cstheme="minorHAnsi"/>
        </w:rPr>
        <w:t xml:space="preserve">” are the total quantity of TNs assigned to the service provider by the CNA in the Exchange Area. </w:t>
      </w:r>
    </w:p>
    <w:p w14:paraId="28ADB092" w14:textId="77777777" w:rsidR="004E76C4" w:rsidRPr="004E76C4" w:rsidRDefault="004E76C4" w:rsidP="004E76C4">
      <w:pPr>
        <w:pStyle w:val="ListParagraph"/>
        <w:numPr>
          <w:ilvl w:val="0"/>
          <w:numId w:val="33"/>
        </w:numPr>
        <w:spacing w:after="0" w:line="240" w:lineRule="auto"/>
        <w:rPr>
          <w:rFonts w:cstheme="minorHAnsi"/>
        </w:rPr>
      </w:pPr>
      <w:r w:rsidRPr="004E76C4">
        <w:rPr>
          <w:rFonts w:cstheme="minorHAnsi"/>
        </w:rPr>
        <w:t>“</w:t>
      </w:r>
      <w:r w:rsidRPr="00380ED4">
        <w:rPr>
          <w:rFonts w:cstheme="minorHAnsi"/>
          <w:b/>
          <w:bCs/>
          <w:i/>
          <w:iCs/>
        </w:rPr>
        <w:t>End User</w:t>
      </w:r>
      <w:r w:rsidRPr="004E76C4">
        <w:rPr>
          <w:rFonts w:cstheme="minorHAnsi"/>
        </w:rPr>
        <w:t>” is defined as a residential, business, institutional, or government entity that subscribes to a service, uses that service for its own purposes, and does not resell such services to other entities.</w:t>
      </w:r>
    </w:p>
    <w:p w14:paraId="2A5BA722" w14:textId="77777777" w:rsidR="004E76C4" w:rsidRPr="004E76C4" w:rsidRDefault="004E76C4" w:rsidP="004E76C4">
      <w:pPr>
        <w:pStyle w:val="ListParagraph"/>
        <w:numPr>
          <w:ilvl w:val="0"/>
          <w:numId w:val="33"/>
        </w:numPr>
        <w:spacing w:after="0" w:line="240" w:lineRule="auto"/>
        <w:rPr>
          <w:rFonts w:cstheme="minorHAnsi"/>
        </w:rPr>
      </w:pPr>
      <w:r w:rsidRPr="004E76C4">
        <w:rPr>
          <w:rFonts w:cstheme="minorHAnsi"/>
        </w:rPr>
        <w:t>“</w:t>
      </w:r>
      <w:r w:rsidRPr="00380ED4">
        <w:rPr>
          <w:rFonts w:cstheme="minorHAnsi"/>
          <w:b/>
          <w:bCs/>
          <w:i/>
          <w:iCs/>
        </w:rPr>
        <w:t>Non-carrier</w:t>
      </w:r>
      <w:r w:rsidRPr="004E76C4">
        <w:rPr>
          <w:rFonts w:cstheme="minorHAnsi"/>
        </w:rPr>
        <w:t xml:space="preserve">” is defined as an entity that receives TNs and is not an End User or a carrier. </w:t>
      </w:r>
    </w:p>
    <w:p w14:paraId="192791E1" w14:textId="5C5DF510" w:rsidR="004E76C4" w:rsidRPr="004E76C4" w:rsidRDefault="004E76C4" w:rsidP="004E76C4">
      <w:pPr>
        <w:pStyle w:val="ListParagraph"/>
        <w:numPr>
          <w:ilvl w:val="0"/>
          <w:numId w:val="33"/>
        </w:numPr>
        <w:spacing w:after="0" w:line="240" w:lineRule="auto"/>
        <w:rPr>
          <w:rFonts w:cstheme="minorHAnsi"/>
        </w:rPr>
      </w:pPr>
      <w:r w:rsidRPr="004E76C4">
        <w:rPr>
          <w:rFonts w:cstheme="minorHAnsi"/>
        </w:rPr>
        <w:t>“</w:t>
      </w:r>
      <w:del w:id="20" w:author="David Comrie" w:date="2025-10-20T06:00:00Z" w16du:dateUtc="2025-10-20T10:00:00Z">
        <w:r w:rsidRPr="00380ED4" w:rsidDel="00B90290">
          <w:rPr>
            <w:rFonts w:cstheme="minorHAnsi"/>
            <w:b/>
            <w:bCs/>
            <w:i/>
            <w:iCs/>
          </w:rPr>
          <w:delText>Unassigned/Unreported Resold</w:delText>
        </w:r>
      </w:del>
      <w:ins w:id="21" w:author="David Comrie" w:date="2025-10-20T06:00:00Z" w16du:dateUtc="2025-10-20T10:00:00Z">
        <w:r w:rsidR="00B90290">
          <w:rPr>
            <w:rFonts w:cstheme="minorHAnsi"/>
            <w:b/>
            <w:bCs/>
            <w:i/>
            <w:iCs/>
          </w:rPr>
          <w:t>Intermediate</w:t>
        </w:r>
      </w:ins>
      <w:r w:rsidRPr="00380ED4">
        <w:rPr>
          <w:rFonts w:cstheme="minorHAnsi"/>
          <w:b/>
          <w:bCs/>
          <w:i/>
          <w:iCs/>
        </w:rPr>
        <w:t xml:space="preserve"> TNs</w:t>
      </w:r>
      <w:r w:rsidRPr="004E76C4">
        <w:rPr>
          <w:rFonts w:cstheme="minorHAnsi"/>
        </w:rPr>
        <w:t>” (</w:t>
      </w:r>
      <w:proofErr w:type="gramStart"/>
      <w:r w:rsidRPr="004E76C4">
        <w:rPr>
          <w:rFonts w:cstheme="minorHAnsi"/>
        </w:rPr>
        <w:t>similar to</w:t>
      </w:r>
      <w:proofErr w:type="gramEnd"/>
      <w:r w:rsidRPr="004E76C4">
        <w:rPr>
          <w:rFonts w:cstheme="minorHAnsi"/>
        </w:rPr>
        <w:t xml:space="preserve"> “Intermediate TNs” in the US) are defined as numbers that are made available for use by another carrier or non-carrier, where:</w:t>
      </w:r>
    </w:p>
    <w:p w14:paraId="1E142601" w14:textId="77777777" w:rsidR="004E76C4" w:rsidRPr="004E76C4" w:rsidRDefault="004E76C4" w:rsidP="004E76C4">
      <w:pPr>
        <w:numPr>
          <w:ilvl w:val="1"/>
          <w:numId w:val="33"/>
        </w:numPr>
        <w:spacing w:after="0" w:line="240" w:lineRule="auto"/>
        <w:rPr>
          <w:rFonts w:cstheme="minorHAnsi"/>
          <w:lang w:val="en-US"/>
        </w:rPr>
      </w:pPr>
      <w:r w:rsidRPr="004E76C4">
        <w:rPr>
          <w:rFonts w:cstheme="minorHAnsi"/>
          <w:lang w:val="en-US"/>
        </w:rPr>
        <w:t>the carrier providing the numbering resources has not obtained utilization information in the format prescribed from the receiving carrier or non-carrier, in which case all TNs made available to the receiving carrier or non-carrier are included; or</w:t>
      </w:r>
    </w:p>
    <w:p w14:paraId="0602AFDC" w14:textId="77777777" w:rsidR="004E76C4" w:rsidRPr="004E76C4" w:rsidRDefault="004E76C4" w:rsidP="004E76C4">
      <w:pPr>
        <w:numPr>
          <w:ilvl w:val="1"/>
          <w:numId w:val="33"/>
        </w:numPr>
        <w:spacing w:after="0" w:line="240" w:lineRule="auto"/>
        <w:rPr>
          <w:rFonts w:cstheme="minorHAnsi"/>
          <w:lang w:val="en-US"/>
        </w:rPr>
      </w:pPr>
      <w:proofErr w:type="gramStart"/>
      <w:r w:rsidRPr="004E76C4">
        <w:rPr>
          <w:rFonts w:cstheme="minorHAnsi"/>
          <w:lang w:val="en-US"/>
        </w:rPr>
        <w:t>the</w:t>
      </w:r>
      <w:proofErr w:type="gramEnd"/>
      <w:r w:rsidRPr="004E76C4">
        <w:rPr>
          <w:rFonts w:cstheme="minorHAnsi"/>
          <w:lang w:val="en-US"/>
        </w:rPr>
        <w:t xml:space="preserve"> carrier providing the numbering resources has obtained utilization information in the format prescribed from the receiving carrier or non-carrier, in which case the received TNs that are reported as not assigned to End Users are included.</w:t>
      </w:r>
    </w:p>
    <w:p w14:paraId="07AB51FD" w14:textId="77777777" w:rsidR="004E76C4" w:rsidRPr="004E76C4" w:rsidRDefault="004E76C4" w:rsidP="004E76C4">
      <w:pPr>
        <w:pStyle w:val="ListParagraph"/>
        <w:numPr>
          <w:ilvl w:val="0"/>
          <w:numId w:val="33"/>
        </w:numPr>
        <w:spacing w:after="0" w:line="240" w:lineRule="auto"/>
        <w:rPr>
          <w:rFonts w:cstheme="minorHAnsi"/>
        </w:rPr>
      </w:pPr>
      <w:r w:rsidRPr="004E76C4">
        <w:rPr>
          <w:rFonts w:cstheme="minorHAnsi"/>
        </w:rPr>
        <w:t>“</w:t>
      </w:r>
      <w:r w:rsidRPr="00380ED4">
        <w:rPr>
          <w:rFonts w:cstheme="minorHAnsi"/>
          <w:b/>
          <w:bCs/>
          <w:i/>
          <w:iCs/>
        </w:rPr>
        <w:t>Aging TN</w:t>
      </w:r>
      <w:r w:rsidRPr="004E76C4">
        <w:rPr>
          <w:rFonts w:cstheme="minorHAnsi"/>
        </w:rPr>
        <w:t xml:space="preserve">” is a Disconnected TN temporarily unavailable for re-assignment to another customer for a specified </w:t>
      </w:r>
      <w:proofErr w:type="gramStart"/>
      <w:r w:rsidRPr="004E76C4">
        <w:rPr>
          <w:rFonts w:cstheme="minorHAnsi"/>
        </w:rPr>
        <w:t>period of time</w:t>
      </w:r>
      <w:proofErr w:type="gramEnd"/>
      <w:r w:rsidRPr="004E76C4">
        <w:rPr>
          <w:rFonts w:cstheme="minorHAnsi"/>
        </w:rPr>
        <w:t xml:space="preserve"> as further specified in Appendix F of the </w:t>
      </w:r>
      <w:r w:rsidRPr="004E76C4">
        <w:rPr>
          <w:rFonts w:cstheme="minorHAnsi"/>
          <w:i/>
          <w:iCs/>
        </w:rPr>
        <w:t>Central Office Code (NXX) Assignment Guideline</w:t>
      </w:r>
      <w:r w:rsidRPr="004E76C4">
        <w:rPr>
          <w:rFonts w:cstheme="minorHAnsi"/>
        </w:rPr>
        <w:t xml:space="preserve">. </w:t>
      </w:r>
    </w:p>
    <w:p w14:paraId="5275007F" w14:textId="77777777" w:rsidR="004E76C4" w:rsidRPr="004E76C4" w:rsidRDefault="004E76C4" w:rsidP="004E76C4">
      <w:pPr>
        <w:pStyle w:val="ListParagraph"/>
        <w:numPr>
          <w:ilvl w:val="0"/>
          <w:numId w:val="33"/>
        </w:numPr>
        <w:spacing w:after="0" w:line="240" w:lineRule="auto"/>
        <w:rPr>
          <w:rFonts w:cstheme="minorHAnsi"/>
        </w:rPr>
      </w:pPr>
      <w:r w:rsidRPr="004E76C4">
        <w:rPr>
          <w:rFonts w:cstheme="minorHAnsi"/>
        </w:rPr>
        <w:t>“</w:t>
      </w:r>
      <w:r w:rsidRPr="00380ED4">
        <w:rPr>
          <w:rFonts w:cstheme="minorHAnsi"/>
          <w:b/>
          <w:bCs/>
          <w:i/>
          <w:iCs/>
        </w:rPr>
        <w:t>Reserved TN</w:t>
      </w:r>
      <w:r w:rsidRPr="004E76C4">
        <w:rPr>
          <w:rFonts w:cstheme="minorHAnsi"/>
        </w:rPr>
        <w:t>” is a non-working number which has been allocated to a specific customer.</w:t>
      </w:r>
    </w:p>
    <w:p w14:paraId="05E482BD" w14:textId="6DA0DAB5" w:rsidR="004E76C4" w:rsidRPr="004E76C4" w:rsidRDefault="004E76C4" w:rsidP="004E76C4">
      <w:pPr>
        <w:pStyle w:val="ListParagraph"/>
        <w:numPr>
          <w:ilvl w:val="0"/>
          <w:numId w:val="33"/>
        </w:numPr>
        <w:spacing w:after="0" w:line="240" w:lineRule="auto"/>
        <w:rPr>
          <w:rFonts w:cstheme="minorHAnsi"/>
        </w:rPr>
      </w:pPr>
      <w:r w:rsidRPr="004E76C4">
        <w:rPr>
          <w:rFonts w:cstheme="minorHAnsi"/>
        </w:rPr>
        <w:t>“</w:t>
      </w:r>
      <w:r w:rsidRPr="00380ED4">
        <w:rPr>
          <w:rFonts w:cstheme="minorHAnsi"/>
          <w:b/>
          <w:bCs/>
          <w:i/>
          <w:iCs/>
        </w:rPr>
        <w:t>Admin TN</w:t>
      </w:r>
      <w:r w:rsidRPr="004E76C4">
        <w:rPr>
          <w:rFonts w:cstheme="minorHAnsi"/>
        </w:rPr>
        <w:t>” is a TN that has been set aside for internal administrative purposes.</w:t>
      </w:r>
    </w:p>
    <w:p w14:paraId="1F36F688" w14:textId="77777777" w:rsidR="00846E4C" w:rsidRDefault="00846E4C" w:rsidP="0041470A">
      <w:pPr>
        <w:spacing w:after="0" w:line="240" w:lineRule="auto"/>
        <w:rPr>
          <w:rFonts w:cstheme="minorHAnsi"/>
        </w:rPr>
      </w:pPr>
    </w:p>
    <w:p w14:paraId="7C9132D1" w14:textId="1064BD9C" w:rsidR="00D018B4" w:rsidRDefault="003B7D15" w:rsidP="0041470A">
      <w:pPr>
        <w:spacing w:after="0" w:line="240" w:lineRule="auto"/>
        <w:rPr>
          <w:rFonts w:cstheme="minorHAnsi"/>
        </w:rPr>
      </w:pPr>
      <w:r w:rsidRPr="007F399D">
        <w:rPr>
          <w:rFonts w:cstheme="minorHAnsi"/>
        </w:rPr>
        <w:t xml:space="preserve">All current </w:t>
      </w:r>
      <w:r w:rsidR="001A1399">
        <w:rPr>
          <w:rFonts w:cstheme="minorHAnsi"/>
        </w:rPr>
        <w:t xml:space="preserve">CO </w:t>
      </w:r>
      <w:r w:rsidRPr="007F399D">
        <w:rPr>
          <w:rFonts w:cstheme="minorHAnsi"/>
        </w:rPr>
        <w:t xml:space="preserve">Code Holders using Geographic Codes are required to provide actual </w:t>
      </w:r>
      <w:r w:rsidR="00F336B9">
        <w:rPr>
          <w:rFonts w:cstheme="minorHAnsi"/>
        </w:rPr>
        <w:t>telephone number utilization</w:t>
      </w:r>
      <w:r w:rsidRPr="007F399D">
        <w:rPr>
          <w:rFonts w:cstheme="minorHAnsi"/>
        </w:rPr>
        <w:t xml:space="preserve"> using the </w:t>
      </w:r>
      <w:r w:rsidR="00353A78">
        <w:t>January 2026</w:t>
      </w:r>
      <w:r w:rsidR="00F7314C">
        <w:t xml:space="preserve"> Utilization Reporting spreadsheet</w:t>
      </w:r>
      <w:r w:rsidRPr="007F399D">
        <w:rPr>
          <w:rFonts w:cstheme="minorHAnsi"/>
        </w:rPr>
        <w:t>.</w:t>
      </w:r>
    </w:p>
    <w:p w14:paraId="157F1E7A" w14:textId="77777777" w:rsidR="00D018B4" w:rsidRDefault="00D018B4" w:rsidP="0041470A">
      <w:pPr>
        <w:spacing w:after="0" w:line="240" w:lineRule="auto"/>
        <w:rPr>
          <w:rFonts w:cstheme="minorHAnsi"/>
        </w:rPr>
      </w:pPr>
    </w:p>
    <w:p w14:paraId="6831C19F" w14:textId="463FF775" w:rsidR="003B7D15" w:rsidRDefault="003B7D15" w:rsidP="0041470A">
      <w:pPr>
        <w:spacing w:after="0" w:line="240" w:lineRule="auto"/>
        <w:rPr>
          <w:rFonts w:cstheme="minorHAnsi"/>
        </w:rPr>
      </w:pPr>
      <w:r w:rsidRPr="007F399D">
        <w:rPr>
          <w:rFonts w:cstheme="minorHAnsi"/>
        </w:rPr>
        <w:t xml:space="preserve">The </w:t>
      </w:r>
      <w:r w:rsidR="00353A78">
        <w:t>January 2026</w:t>
      </w:r>
      <w:r w:rsidR="00962A5F">
        <w:t xml:space="preserve"> Utilization Reporting spreadsheet</w:t>
      </w:r>
      <w:r w:rsidR="00962A5F" w:rsidRPr="007F399D">
        <w:rPr>
          <w:rFonts w:cstheme="minorHAnsi"/>
        </w:rPr>
        <w:t xml:space="preserve"> </w:t>
      </w:r>
      <w:del w:id="22" w:author="David Comrie" w:date="2025-10-20T06:00:00Z" w16du:dateUtc="2025-10-20T10:00:00Z">
        <w:r w:rsidRPr="007F399D" w:rsidDel="00DC07D1">
          <w:rPr>
            <w:rFonts w:cstheme="minorHAnsi"/>
          </w:rPr>
          <w:delText xml:space="preserve">is </w:delText>
        </w:r>
      </w:del>
      <w:ins w:id="23" w:author="David Comrie" w:date="2025-10-20T06:00:00Z" w16du:dateUtc="2025-10-20T10:00:00Z">
        <w:r w:rsidR="00DC07D1">
          <w:rPr>
            <w:rFonts w:cstheme="minorHAnsi"/>
          </w:rPr>
          <w:t>will be</w:t>
        </w:r>
        <w:r w:rsidR="00DC07D1" w:rsidRPr="007F399D">
          <w:rPr>
            <w:rFonts w:cstheme="minorHAnsi"/>
          </w:rPr>
          <w:t xml:space="preserve"> </w:t>
        </w:r>
      </w:ins>
      <w:r w:rsidRPr="007F399D">
        <w:rPr>
          <w:rFonts w:cstheme="minorHAnsi"/>
        </w:rPr>
        <w:t xml:space="preserve">available at </w:t>
      </w:r>
      <w:hyperlink r:id="rId16" w:anchor="LatestForms" w:history="1">
        <w:r w:rsidR="003C76AE">
          <w:rPr>
            <w:rStyle w:val="Hyperlink"/>
            <w:rFonts w:cstheme="minorHAnsi"/>
          </w:rPr>
          <w:t>https://www.cnac.ca/NRUF/NRUF.htm#LatestForms</w:t>
        </w:r>
      </w:hyperlink>
      <w:ins w:id="24" w:author="David Comrie" w:date="2025-10-20T06:00:00Z" w16du:dateUtc="2025-10-20T10:00:00Z">
        <w:r w:rsidR="00A654EB">
          <w:t xml:space="preserve"> on </w:t>
        </w:r>
        <w:commentRangeStart w:id="25"/>
        <w:r w:rsidR="00A654EB">
          <w:t>2 January 2026</w:t>
        </w:r>
      </w:ins>
      <w:commentRangeEnd w:id="25"/>
      <w:r w:rsidR="00DA5F05">
        <w:rPr>
          <w:rStyle w:val="CommentReference"/>
        </w:rPr>
        <w:commentReference w:id="25"/>
      </w:r>
      <w:r w:rsidRPr="007F399D">
        <w:rPr>
          <w:rFonts w:cstheme="minorHAnsi"/>
        </w:rPr>
        <w:t>. See Annex </w:t>
      </w:r>
      <w:r w:rsidR="00DC24CE">
        <w:rPr>
          <w:rFonts w:cstheme="minorHAnsi"/>
        </w:rPr>
        <w:t>B</w:t>
      </w:r>
      <w:r w:rsidRPr="007F399D">
        <w:rPr>
          <w:rFonts w:cstheme="minorHAnsi"/>
        </w:rPr>
        <w:t xml:space="preserve"> for instructions for the </w:t>
      </w:r>
      <w:r w:rsidR="00353A78">
        <w:t>January 2026</w:t>
      </w:r>
      <w:r w:rsidR="007908A7">
        <w:t xml:space="preserve"> Utilization Reporting spreadsheet</w:t>
      </w:r>
      <w:r w:rsidRPr="007F399D">
        <w:rPr>
          <w:rFonts w:cstheme="minorHAnsi"/>
        </w:rPr>
        <w:t xml:space="preserve">. </w:t>
      </w:r>
      <w:r w:rsidR="00030426">
        <w:rPr>
          <w:rFonts w:cstheme="minorHAnsi"/>
        </w:rPr>
        <w:t>T</w:t>
      </w:r>
      <w:r w:rsidR="004D2382">
        <w:rPr>
          <w:rFonts w:cstheme="minorHAnsi"/>
        </w:rPr>
        <w:t>he c</w:t>
      </w:r>
      <w:r w:rsidRPr="007F399D">
        <w:rPr>
          <w:rFonts w:cstheme="minorHAnsi"/>
        </w:rPr>
        <w:t xml:space="preserve">ompleted </w:t>
      </w:r>
      <w:r w:rsidR="003868C8">
        <w:rPr>
          <w:rFonts w:cstheme="minorHAnsi"/>
        </w:rPr>
        <w:t>January 2026</w:t>
      </w:r>
      <w:r w:rsidR="003868C8" w:rsidRPr="007F399D">
        <w:rPr>
          <w:rFonts w:cstheme="minorHAnsi"/>
        </w:rPr>
        <w:t xml:space="preserve"> </w:t>
      </w:r>
      <w:r w:rsidR="007908A7">
        <w:t>Utilization Reporting spreadsheet</w:t>
      </w:r>
      <w:r w:rsidR="007908A7" w:rsidRPr="007F399D">
        <w:rPr>
          <w:rFonts w:cstheme="minorHAnsi"/>
        </w:rPr>
        <w:t xml:space="preserve"> </w:t>
      </w:r>
      <w:r w:rsidRPr="007F399D">
        <w:rPr>
          <w:rFonts w:cstheme="minorHAnsi"/>
        </w:rPr>
        <w:t xml:space="preserve">must be returned to the CNA no later than </w:t>
      </w:r>
      <w:r w:rsidR="00353A78">
        <w:rPr>
          <w:rFonts w:cstheme="minorHAnsi"/>
          <w:b/>
          <w:color w:val="FF0000"/>
        </w:rPr>
        <w:t>30 January 2026</w:t>
      </w:r>
      <w:r w:rsidRPr="007F399D">
        <w:rPr>
          <w:rFonts w:cstheme="minorHAnsi"/>
        </w:rPr>
        <w:t>.</w:t>
      </w:r>
    </w:p>
    <w:p w14:paraId="6EAA608E" w14:textId="19470ADE" w:rsidR="00886326" w:rsidRPr="00D869A6" w:rsidRDefault="00886326" w:rsidP="0041470A">
      <w:pPr>
        <w:spacing w:after="0" w:line="240" w:lineRule="auto"/>
        <w:rPr>
          <w:rFonts w:cstheme="minorHAnsi"/>
          <w:bCs/>
        </w:rPr>
      </w:pPr>
    </w:p>
    <w:p w14:paraId="46470C16" w14:textId="7FD3EFC7" w:rsidR="00A64AB6" w:rsidRPr="007F399D" w:rsidRDefault="00A64AB6" w:rsidP="00A64AB6">
      <w:pPr>
        <w:spacing w:after="0" w:line="240" w:lineRule="auto"/>
        <w:rPr>
          <w:rFonts w:cstheme="minorHAnsi"/>
        </w:rPr>
      </w:pPr>
      <w:r w:rsidRPr="007F399D">
        <w:rPr>
          <w:rFonts w:cstheme="minorHAnsi"/>
        </w:rPr>
        <w:t>All CO Code Holder inputs will be treated as confidential in accordance with the Guideline</w:t>
      </w:r>
      <w:ins w:id="26" w:author="Fiona Clegg" w:date="2025-10-21T00:29:00Z" w16du:dateUtc="2025-10-21T04:29:00Z">
        <w:r w:rsidR="002E0284">
          <w:rPr>
            <w:rFonts w:cstheme="minorHAnsi"/>
          </w:rPr>
          <w:t>s</w:t>
        </w:r>
      </w:ins>
      <w:r w:rsidRPr="007F399D">
        <w:rPr>
          <w:rFonts w:cstheme="minorHAnsi"/>
        </w:rPr>
        <w:t xml:space="preserve">. </w:t>
      </w:r>
      <w:r w:rsidRPr="005C12E7">
        <w:rPr>
          <w:rFonts w:cstheme="minorHAnsi"/>
        </w:rPr>
        <w:t xml:space="preserve">Aggregate </w:t>
      </w:r>
      <w:r w:rsidR="000E0EA9">
        <w:rPr>
          <w:rFonts w:cstheme="minorHAnsi"/>
        </w:rPr>
        <w:t xml:space="preserve">NRUF </w:t>
      </w:r>
      <w:r w:rsidRPr="005C12E7">
        <w:rPr>
          <w:rFonts w:cstheme="minorHAnsi"/>
        </w:rPr>
        <w:t>results</w:t>
      </w:r>
      <w:r w:rsidR="00310C94" w:rsidRPr="005C12E7">
        <w:rPr>
          <w:rFonts w:cstheme="minorHAnsi"/>
        </w:rPr>
        <w:t xml:space="preserve"> </w:t>
      </w:r>
      <w:r w:rsidRPr="005C12E7">
        <w:rPr>
          <w:rFonts w:cstheme="minorHAnsi"/>
        </w:rPr>
        <w:t xml:space="preserve">will be posted on the CNA website at: </w:t>
      </w:r>
      <w:hyperlink r:id="rId21" w:anchor="Results" w:history="1">
        <w:hyperlink r:id="rId22" w:anchor="Results" w:history="1">
          <w:r w:rsidR="00D71C2A">
            <w:rPr>
              <w:rStyle w:val="Hyperlink"/>
              <w:rFonts w:cstheme="minorHAnsi"/>
            </w:rPr>
            <w:t>https://www.cnac.ca/NRUF/NRUF.htm#Results</w:t>
          </w:r>
        </w:hyperlink>
      </w:hyperlink>
      <w:r w:rsidR="00D957D1">
        <w:rPr>
          <w:rFonts w:cstheme="minorHAnsi"/>
        </w:rPr>
        <w:t xml:space="preserve"> </w:t>
      </w:r>
      <w:r w:rsidRPr="005C12E7">
        <w:rPr>
          <w:rFonts w:cstheme="minorHAnsi"/>
        </w:rPr>
        <w:t xml:space="preserve">once the information has been consolidated </w:t>
      </w:r>
      <w:r w:rsidR="00427F4A">
        <w:rPr>
          <w:rFonts w:cstheme="minorHAnsi"/>
        </w:rPr>
        <w:t xml:space="preserve">by the CNA </w:t>
      </w:r>
      <w:r w:rsidRPr="005C12E7">
        <w:rPr>
          <w:rFonts w:cstheme="minorHAnsi"/>
        </w:rPr>
        <w:t>and reviewed by CRTC staff.</w:t>
      </w:r>
    </w:p>
    <w:p w14:paraId="142A908F" w14:textId="77777777" w:rsidR="00D607A1" w:rsidRPr="007F399D" w:rsidRDefault="00D607A1" w:rsidP="003B7D15">
      <w:pPr>
        <w:spacing w:after="0" w:line="240" w:lineRule="auto"/>
        <w:rPr>
          <w:rFonts w:cstheme="minorHAnsi"/>
        </w:rPr>
      </w:pPr>
    </w:p>
    <w:p w14:paraId="032140F2" w14:textId="1774198E" w:rsidR="003B7D15" w:rsidRPr="007F399D" w:rsidRDefault="00D607A1" w:rsidP="003B7D15">
      <w:pPr>
        <w:spacing w:after="0" w:line="240" w:lineRule="auto"/>
        <w:rPr>
          <w:rFonts w:cstheme="minorHAnsi"/>
        </w:rPr>
      </w:pPr>
      <w:r w:rsidRPr="007F399D">
        <w:rPr>
          <w:rFonts w:cstheme="minorHAnsi"/>
        </w:rPr>
        <w:t xml:space="preserve">If you have any questions or concerns regarding the NRUFs, please contact </w:t>
      </w:r>
      <w:r w:rsidR="000922A8">
        <w:rPr>
          <w:rFonts w:cstheme="minorHAnsi"/>
        </w:rPr>
        <w:t xml:space="preserve">the CNA NRUF Coordinator at </w:t>
      </w:r>
      <w:hyperlink r:id="rId23" w:history="1">
        <w:r w:rsidR="00A92B14" w:rsidRPr="004046D6">
          <w:rPr>
            <w:rStyle w:val="Hyperlink"/>
            <w:rFonts w:cstheme="minorHAnsi"/>
            <w:b/>
            <w:bCs/>
          </w:rPr>
          <w:t>NRUF@cnac.ca</w:t>
        </w:r>
      </w:hyperlink>
      <w:r w:rsidR="000922A8">
        <w:rPr>
          <w:rFonts w:cstheme="minorHAnsi"/>
        </w:rPr>
        <w:t>.</w:t>
      </w:r>
    </w:p>
    <w:p w14:paraId="38F48019" w14:textId="77777777" w:rsidR="00D607A1" w:rsidRPr="007F399D" w:rsidRDefault="00D607A1" w:rsidP="003B7D15">
      <w:pPr>
        <w:spacing w:after="0" w:line="240" w:lineRule="auto"/>
        <w:rPr>
          <w:rFonts w:cstheme="minorHAnsi"/>
        </w:rPr>
      </w:pPr>
    </w:p>
    <w:p w14:paraId="2DC52EB3" w14:textId="4CD812CA" w:rsidR="003B7D15" w:rsidRPr="007F399D" w:rsidRDefault="003B7D15" w:rsidP="003B7D15">
      <w:pPr>
        <w:spacing w:after="0" w:line="240" w:lineRule="auto"/>
        <w:rPr>
          <w:rFonts w:cstheme="minorHAnsi"/>
        </w:rPr>
      </w:pPr>
      <w:r w:rsidRPr="007F399D">
        <w:rPr>
          <w:rFonts w:cstheme="minorHAnsi"/>
        </w:rPr>
        <w:t>Thank you for your cooperation.</w:t>
      </w:r>
    </w:p>
    <w:p w14:paraId="009D5802" w14:textId="77777777" w:rsidR="003B7D15" w:rsidRPr="007F399D" w:rsidRDefault="003B7D15" w:rsidP="003B7D15">
      <w:pPr>
        <w:spacing w:after="0" w:line="240" w:lineRule="auto"/>
        <w:rPr>
          <w:rFonts w:cstheme="minorHAnsi"/>
        </w:rPr>
      </w:pPr>
    </w:p>
    <w:p w14:paraId="5ACE37AA" w14:textId="77777777" w:rsidR="00DF02CB" w:rsidRPr="007F399D" w:rsidRDefault="00DF02CB" w:rsidP="00DF02CB">
      <w:pPr>
        <w:spacing w:after="0"/>
        <w:ind w:right="630"/>
        <w:rPr>
          <w:rFonts w:cstheme="minorHAnsi"/>
        </w:rPr>
      </w:pPr>
      <w:r w:rsidRPr="007F399D">
        <w:rPr>
          <w:rFonts w:cstheme="minorHAnsi"/>
        </w:rPr>
        <w:t>Sincerely,</w:t>
      </w:r>
    </w:p>
    <w:p w14:paraId="3F80CBBE" w14:textId="77777777" w:rsidR="00DF02CB" w:rsidRPr="007F399D" w:rsidRDefault="00DF02CB" w:rsidP="00DF02CB">
      <w:pPr>
        <w:spacing w:after="0"/>
        <w:ind w:right="630"/>
        <w:rPr>
          <w:rFonts w:cstheme="minorHAnsi"/>
        </w:rPr>
      </w:pPr>
    </w:p>
    <w:p w14:paraId="4B14FEE8" w14:textId="77777777" w:rsidR="00DF02CB" w:rsidRPr="007F399D" w:rsidRDefault="00DF02CB" w:rsidP="00DF02CB">
      <w:pPr>
        <w:spacing w:after="0"/>
        <w:ind w:right="630"/>
        <w:rPr>
          <w:rFonts w:cstheme="minorHAnsi"/>
          <w:b/>
          <w:bCs/>
        </w:rPr>
      </w:pPr>
      <w:r w:rsidRPr="007F399D">
        <w:rPr>
          <w:rFonts w:cstheme="minorHAnsi"/>
          <w:b/>
          <w:bCs/>
        </w:rPr>
        <w:t>Sent via email by</w:t>
      </w:r>
    </w:p>
    <w:p w14:paraId="7F83DDAC" w14:textId="77777777" w:rsidR="00DF02CB" w:rsidRPr="007F399D" w:rsidRDefault="00DF02CB" w:rsidP="00DF02CB">
      <w:pPr>
        <w:spacing w:after="0"/>
        <w:ind w:right="630"/>
        <w:rPr>
          <w:rFonts w:cstheme="minorHAnsi"/>
        </w:rPr>
      </w:pPr>
    </w:p>
    <w:p w14:paraId="24BE6398" w14:textId="77777777" w:rsidR="003B7D15" w:rsidRPr="007F399D" w:rsidRDefault="003B7D15" w:rsidP="003B7D15">
      <w:pPr>
        <w:spacing w:after="0" w:line="240" w:lineRule="auto"/>
        <w:rPr>
          <w:rFonts w:cstheme="minorHAnsi"/>
        </w:rPr>
      </w:pPr>
      <w:r w:rsidRPr="007F399D">
        <w:rPr>
          <w:rFonts w:cstheme="minorHAnsi"/>
        </w:rPr>
        <w:t>Kelly T. Walsh</w:t>
      </w:r>
    </w:p>
    <w:p w14:paraId="36FF8CE5" w14:textId="58DC56D5" w:rsidR="003B7D15" w:rsidRPr="007F399D" w:rsidRDefault="003B7D15" w:rsidP="003B7D15">
      <w:pPr>
        <w:spacing w:after="0" w:line="240" w:lineRule="auto"/>
        <w:rPr>
          <w:rFonts w:cstheme="minorHAnsi"/>
        </w:rPr>
      </w:pPr>
      <w:r w:rsidRPr="007F399D">
        <w:rPr>
          <w:rFonts w:cstheme="minorHAnsi"/>
        </w:rPr>
        <w:t>Program Manager</w:t>
      </w:r>
    </w:p>
    <w:p w14:paraId="17FC029F" w14:textId="55E11CBF" w:rsidR="003B7D15" w:rsidRPr="007F399D" w:rsidRDefault="003B7D15" w:rsidP="003B7D15">
      <w:pPr>
        <w:spacing w:after="0" w:line="240" w:lineRule="auto"/>
        <w:rPr>
          <w:rFonts w:cstheme="minorHAnsi"/>
        </w:rPr>
      </w:pPr>
      <w:r w:rsidRPr="007F399D">
        <w:rPr>
          <w:rFonts w:cstheme="minorHAnsi"/>
        </w:rPr>
        <w:t>Canadian Numbering Administrator</w:t>
      </w:r>
    </w:p>
    <w:p w14:paraId="162A74AF" w14:textId="5648B1CA" w:rsidR="0091222D" w:rsidRPr="007F399D" w:rsidRDefault="0091222D" w:rsidP="006C33F4">
      <w:pPr>
        <w:rPr>
          <w:rFonts w:cstheme="minorHAnsi"/>
          <w:u w:val="single"/>
        </w:rPr>
      </w:pPr>
    </w:p>
    <w:p w14:paraId="79A52C6C" w14:textId="65F74A60" w:rsidR="00056AC4" w:rsidRPr="007F399D" w:rsidRDefault="00796807" w:rsidP="00056AC4">
      <w:pPr>
        <w:spacing w:after="0"/>
        <w:rPr>
          <w:rFonts w:cstheme="minorHAnsi"/>
        </w:rPr>
      </w:pPr>
      <w:r w:rsidRPr="007F399D">
        <w:rPr>
          <w:rFonts w:cstheme="minorHAnsi"/>
        </w:rPr>
        <w:t>Annexes</w:t>
      </w:r>
    </w:p>
    <w:p w14:paraId="09E28C3F" w14:textId="34F7BDC6" w:rsidR="00F72370" w:rsidRDefault="003C0A69" w:rsidP="009045D1">
      <w:pPr>
        <w:spacing w:after="0"/>
      </w:pPr>
      <w:r>
        <w:t>c</w:t>
      </w:r>
      <w:r w:rsidR="00796807">
        <w:t>.c.:</w:t>
      </w:r>
      <w:r w:rsidR="00796807">
        <w:tab/>
      </w:r>
      <w:proofErr w:type="spellStart"/>
      <w:r w:rsidR="004B5D80">
        <w:t>Suneil</w:t>
      </w:r>
      <w:proofErr w:type="spellEnd"/>
      <w:r w:rsidR="004B5D80">
        <w:t xml:space="preserve"> </w:t>
      </w:r>
      <w:proofErr w:type="spellStart"/>
      <w:r w:rsidR="004B5D80">
        <w:t>Kanjeekal</w:t>
      </w:r>
      <w:proofErr w:type="spellEnd"/>
      <w:r w:rsidR="00F72370">
        <w:t>,</w:t>
      </w:r>
      <w:r w:rsidR="003C52DA">
        <w:t xml:space="preserve"> CRTC staff</w:t>
      </w:r>
    </w:p>
    <w:p w14:paraId="587D2865" w14:textId="292D54C6" w:rsidR="009045D1" w:rsidRDefault="009045D1" w:rsidP="00D105FD">
      <w:pPr>
        <w:spacing w:after="0"/>
        <w:ind w:firstLine="720"/>
      </w:pPr>
      <w:r w:rsidRPr="009045D1">
        <w:t>Étienne</w:t>
      </w:r>
      <w:r w:rsidR="00CA751C">
        <w:t xml:space="preserve"> Robelin</w:t>
      </w:r>
      <w:r w:rsidR="00796807">
        <w:t xml:space="preserve">, </w:t>
      </w:r>
      <w:r w:rsidR="00A76B7D">
        <w:t>CRTC staff</w:t>
      </w:r>
    </w:p>
    <w:p w14:paraId="414A6C36" w14:textId="77777777" w:rsidR="00FE220B" w:rsidRDefault="00FE220B" w:rsidP="00FE220B">
      <w:pPr>
        <w:spacing w:after="0"/>
        <w:ind w:firstLine="720"/>
      </w:pPr>
      <w:r>
        <w:t>Alexander Pittman, CRTC staff</w:t>
      </w:r>
    </w:p>
    <w:p w14:paraId="009050DF" w14:textId="15EFBB51" w:rsidR="00FE220B" w:rsidRDefault="00FE220B" w:rsidP="00D105FD">
      <w:pPr>
        <w:spacing w:after="0"/>
        <w:ind w:firstLine="720"/>
        <w:sectPr w:rsidR="00FE220B" w:rsidSect="0041470A">
          <w:headerReference w:type="default" r:id="rId24"/>
          <w:footerReference w:type="default" r:id="rId25"/>
          <w:pgSz w:w="12240" w:h="15840"/>
          <w:pgMar w:top="2127" w:right="1440" w:bottom="1560" w:left="1440" w:header="720" w:footer="0" w:gutter="0"/>
          <w:cols w:space="720"/>
          <w:docGrid w:linePitch="360"/>
        </w:sectPr>
      </w:pPr>
    </w:p>
    <w:p w14:paraId="68E54361" w14:textId="77777777" w:rsidR="00AA66D4" w:rsidRPr="007F399D" w:rsidRDefault="00AA66D4" w:rsidP="00AA66D4">
      <w:pPr>
        <w:tabs>
          <w:tab w:val="left" w:pos="5580"/>
        </w:tabs>
        <w:spacing w:after="0" w:line="240" w:lineRule="auto"/>
        <w:jc w:val="center"/>
        <w:rPr>
          <w:rFonts w:cstheme="minorHAnsi"/>
          <w:b/>
        </w:rPr>
      </w:pPr>
      <w:r w:rsidRPr="007F399D">
        <w:rPr>
          <w:rFonts w:cstheme="minorHAnsi"/>
          <w:b/>
        </w:rPr>
        <w:lastRenderedPageBreak/>
        <w:t>ANNEX A</w:t>
      </w:r>
    </w:p>
    <w:p w14:paraId="3E56D4C1" w14:textId="37E04B91" w:rsidR="00AA66D4" w:rsidRPr="007F399D" w:rsidRDefault="00D67E27" w:rsidP="00AA66D4">
      <w:pPr>
        <w:tabs>
          <w:tab w:val="left" w:pos="5580"/>
        </w:tabs>
        <w:spacing w:after="0" w:line="240" w:lineRule="auto"/>
        <w:jc w:val="center"/>
        <w:rPr>
          <w:rFonts w:cstheme="minorHAnsi"/>
        </w:rPr>
      </w:pPr>
      <w:r>
        <w:rPr>
          <w:rFonts w:cstheme="minorHAnsi"/>
          <w:b/>
        </w:rPr>
        <w:t>S</w:t>
      </w:r>
      <w:r w:rsidR="00230557">
        <w:rPr>
          <w:rFonts w:cstheme="minorHAnsi"/>
          <w:b/>
        </w:rPr>
        <w:t>-</w:t>
      </w:r>
      <w:r w:rsidR="00AA66D4" w:rsidRPr="007F399D">
        <w:rPr>
          <w:rFonts w:cstheme="minorHAnsi"/>
          <w:b/>
        </w:rPr>
        <w:t>NRUF Instructions</w:t>
      </w:r>
    </w:p>
    <w:p w14:paraId="242CB4E6" w14:textId="77777777" w:rsidR="00AA66D4" w:rsidRPr="007F399D" w:rsidRDefault="00AA66D4" w:rsidP="00AA66D4">
      <w:pPr>
        <w:tabs>
          <w:tab w:val="left" w:pos="5580"/>
        </w:tabs>
        <w:spacing w:after="0" w:line="240" w:lineRule="auto"/>
        <w:rPr>
          <w:rFonts w:cstheme="minorHAnsi"/>
        </w:rPr>
      </w:pPr>
    </w:p>
    <w:p w14:paraId="6224ABA7" w14:textId="6DE13A37" w:rsidR="00AA66D4" w:rsidRPr="007F399D" w:rsidRDefault="00AA66D4" w:rsidP="00AA66D4">
      <w:pPr>
        <w:tabs>
          <w:tab w:val="left" w:pos="5580"/>
        </w:tabs>
        <w:spacing w:after="0" w:line="240" w:lineRule="auto"/>
        <w:rPr>
          <w:rFonts w:cstheme="minorHAnsi"/>
        </w:rPr>
      </w:pPr>
      <w:r w:rsidRPr="007F399D">
        <w:rPr>
          <w:rFonts w:cstheme="minorHAnsi"/>
        </w:rPr>
        <w:t xml:space="preserve">These instructions are for the </w:t>
      </w:r>
      <w:r w:rsidR="000F2381">
        <w:rPr>
          <w:rFonts w:cstheme="minorHAnsi"/>
        </w:rPr>
        <w:t>January 2026</w:t>
      </w:r>
      <w:r w:rsidR="00D67E27" w:rsidRPr="007F399D">
        <w:rPr>
          <w:rFonts w:cstheme="minorHAnsi"/>
        </w:rPr>
        <w:t xml:space="preserve"> </w:t>
      </w:r>
      <w:r w:rsidR="00D67E27">
        <w:rPr>
          <w:rFonts w:cstheme="minorHAnsi"/>
        </w:rPr>
        <w:t>S-</w:t>
      </w:r>
      <w:r w:rsidR="00D67E27" w:rsidRPr="007F399D">
        <w:rPr>
          <w:rFonts w:cstheme="minorHAnsi"/>
        </w:rPr>
        <w:t xml:space="preserve">NRUF </w:t>
      </w:r>
      <w:r w:rsidR="00D67E27">
        <w:rPr>
          <w:rFonts w:cstheme="minorHAnsi"/>
        </w:rPr>
        <w:t>worksheet</w:t>
      </w:r>
      <w:r w:rsidRPr="007F399D">
        <w:rPr>
          <w:rFonts w:cstheme="minorHAnsi"/>
        </w:rPr>
        <w:t xml:space="preserve">. For additional information see the </w:t>
      </w:r>
      <w:r w:rsidRPr="007F399D">
        <w:rPr>
          <w:rFonts w:cstheme="minorHAnsi"/>
          <w:i/>
          <w:iCs/>
        </w:rPr>
        <w:t>Canadian Numbering Resource Utilization Forecast (C-NRUF) Guideline</w:t>
      </w:r>
      <w:r w:rsidRPr="007F399D" w:rsidDel="0079706B">
        <w:rPr>
          <w:rFonts w:cstheme="minorHAnsi"/>
        </w:rPr>
        <w:t xml:space="preserve"> </w:t>
      </w:r>
      <w:r w:rsidRPr="007F399D">
        <w:rPr>
          <w:rFonts w:cstheme="minorHAnsi"/>
        </w:rPr>
        <w:t xml:space="preserve">at </w:t>
      </w:r>
      <w:hyperlink r:id="rId26" w:history="1">
        <w:r w:rsidRPr="007F399D">
          <w:rPr>
            <w:rStyle w:val="Hyperlink"/>
            <w:rFonts w:cstheme="minorHAnsi"/>
          </w:rPr>
          <w:t>https://crtc.gc.ca/cisc/eng/cisf3fg.htm</w:t>
        </w:r>
      </w:hyperlink>
      <w:r w:rsidRPr="007F399D">
        <w:rPr>
          <w:rFonts w:cstheme="minorHAnsi"/>
        </w:rPr>
        <w:t xml:space="preserve">. The term Code Holder used below refers to the representative of the current or prospective Code Holder </w:t>
      </w:r>
      <w:r w:rsidR="0054127B">
        <w:rPr>
          <w:rFonts w:cstheme="minorHAnsi"/>
        </w:rPr>
        <w:t xml:space="preserve">(both Geographic and </w:t>
      </w:r>
      <w:r w:rsidR="00324F27">
        <w:rPr>
          <w:rFonts w:cstheme="minorHAnsi"/>
        </w:rPr>
        <w:t>n</w:t>
      </w:r>
      <w:r w:rsidR="0054127B">
        <w:rPr>
          <w:rFonts w:cstheme="minorHAnsi"/>
        </w:rPr>
        <w:t>on-</w:t>
      </w:r>
      <w:r w:rsidR="00324F27">
        <w:rPr>
          <w:rFonts w:cstheme="minorHAnsi"/>
        </w:rPr>
        <w:t>g</w:t>
      </w:r>
      <w:r w:rsidR="0054127B">
        <w:rPr>
          <w:rFonts w:cstheme="minorHAnsi"/>
        </w:rPr>
        <w:t xml:space="preserve">eographic) </w:t>
      </w:r>
      <w:r w:rsidRPr="007F399D">
        <w:rPr>
          <w:rFonts w:cstheme="minorHAnsi"/>
        </w:rPr>
        <w:t xml:space="preserve">who submits the </w:t>
      </w:r>
      <w:r w:rsidR="000F2381">
        <w:rPr>
          <w:rFonts w:cstheme="minorHAnsi"/>
        </w:rPr>
        <w:t>January 2026</w:t>
      </w:r>
      <w:r w:rsidR="000F2381" w:rsidRPr="007F399D">
        <w:rPr>
          <w:rFonts w:cstheme="minorHAnsi"/>
        </w:rPr>
        <w:t xml:space="preserve"> </w:t>
      </w:r>
      <w:r w:rsidR="00482535">
        <w:rPr>
          <w:rFonts w:cstheme="minorHAnsi"/>
        </w:rPr>
        <w:t>S-</w:t>
      </w:r>
      <w:r w:rsidR="00482535" w:rsidRPr="007F399D">
        <w:rPr>
          <w:rFonts w:cstheme="minorHAnsi"/>
        </w:rPr>
        <w:t xml:space="preserve">NRUF </w:t>
      </w:r>
      <w:r w:rsidR="00482535">
        <w:rPr>
          <w:rFonts w:cstheme="minorHAnsi"/>
        </w:rPr>
        <w:t>worksheet</w:t>
      </w:r>
      <w:r w:rsidRPr="007F399D">
        <w:rPr>
          <w:rFonts w:cstheme="minorHAnsi"/>
        </w:rPr>
        <w:t>.</w:t>
      </w:r>
    </w:p>
    <w:p w14:paraId="33DA062D" w14:textId="77777777" w:rsidR="00AA66D4" w:rsidRPr="007F399D" w:rsidRDefault="00AA66D4" w:rsidP="00AA66D4">
      <w:pPr>
        <w:tabs>
          <w:tab w:val="left" w:pos="5580"/>
        </w:tabs>
        <w:spacing w:after="0" w:line="240" w:lineRule="auto"/>
        <w:rPr>
          <w:rFonts w:cstheme="minorHAnsi"/>
        </w:rPr>
      </w:pPr>
    </w:p>
    <w:p w14:paraId="34A0852B" w14:textId="4E753472" w:rsidR="00EB0115" w:rsidRPr="00EB0115" w:rsidRDefault="00AA66D4" w:rsidP="00EB0115">
      <w:pPr>
        <w:numPr>
          <w:ilvl w:val="0"/>
          <w:numId w:val="7"/>
        </w:numPr>
        <w:tabs>
          <w:tab w:val="left" w:pos="5580"/>
        </w:tabs>
        <w:spacing w:after="0" w:line="240" w:lineRule="auto"/>
        <w:rPr>
          <w:rFonts w:cstheme="minorHAnsi"/>
        </w:rPr>
      </w:pPr>
      <w:r w:rsidRPr="007F399D">
        <w:rPr>
          <w:rFonts w:cstheme="minorHAnsi"/>
        </w:rPr>
        <w:t>Code Holders must review the C</w:t>
      </w:r>
      <w:r w:rsidRPr="007F399D">
        <w:rPr>
          <w:rFonts w:cstheme="minorHAnsi"/>
        </w:rPr>
        <w:noBreakHyphen/>
        <w:t xml:space="preserve">NRUF Guideline and these instructions before completing the </w:t>
      </w:r>
      <w:del w:id="27" w:author="Fiona Clegg" w:date="2025-10-21T00:35:00Z" w16du:dateUtc="2025-10-21T04:35:00Z">
        <w:r w:rsidR="00482535" w:rsidDel="00AA1561">
          <w:rPr>
            <w:rFonts w:cstheme="minorHAnsi"/>
          </w:rPr>
          <w:delText>July</w:delText>
        </w:r>
        <w:r w:rsidR="00482535" w:rsidRPr="007F399D" w:rsidDel="00AA1561">
          <w:rPr>
            <w:rFonts w:cstheme="minorHAnsi"/>
          </w:rPr>
          <w:delText xml:space="preserve"> </w:delText>
        </w:r>
        <w:r w:rsidR="00482535" w:rsidDel="00AA1561">
          <w:rPr>
            <w:rFonts w:cstheme="minorHAnsi"/>
          </w:rPr>
          <w:delText>2025</w:delText>
        </w:r>
      </w:del>
      <w:ins w:id="28" w:author="Fiona Clegg" w:date="2025-10-21T00:35:00Z" w16du:dateUtc="2025-10-21T04:35:00Z">
        <w:r w:rsidR="00AA1561">
          <w:rPr>
            <w:rFonts w:cstheme="minorHAnsi"/>
          </w:rPr>
          <w:t>January 2026</w:t>
        </w:r>
      </w:ins>
      <w:r w:rsidR="00482535" w:rsidRPr="007F399D">
        <w:rPr>
          <w:rFonts w:cstheme="minorHAnsi"/>
        </w:rPr>
        <w:t xml:space="preserve"> </w:t>
      </w:r>
      <w:r w:rsidR="00482535">
        <w:rPr>
          <w:rFonts w:cstheme="minorHAnsi"/>
        </w:rPr>
        <w:t>S-</w:t>
      </w:r>
      <w:r w:rsidR="00482535" w:rsidRPr="007F399D">
        <w:rPr>
          <w:rFonts w:cstheme="minorHAnsi"/>
        </w:rPr>
        <w:t xml:space="preserve">NRUF </w:t>
      </w:r>
      <w:r w:rsidR="00482535">
        <w:rPr>
          <w:rFonts w:cstheme="minorHAnsi"/>
        </w:rPr>
        <w:t>worksheet</w:t>
      </w:r>
      <w:r w:rsidRPr="007F399D">
        <w:rPr>
          <w:rFonts w:cstheme="minorHAnsi"/>
        </w:rPr>
        <w:t>.</w:t>
      </w:r>
    </w:p>
    <w:p w14:paraId="0019F438" w14:textId="1995AFA0" w:rsidR="00AA66D4" w:rsidRPr="007F399D" w:rsidRDefault="00AA66D4" w:rsidP="00AA66D4">
      <w:pPr>
        <w:tabs>
          <w:tab w:val="left" w:pos="5580"/>
        </w:tabs>
        <w:spacing w:after="0" w:line="240" w:lineRule="auto"/>
        <w:ind w:left="720" w:hanging="720"/>
        <w:rPr>
          <w:rFonts w:cstheme="minorHAnsi"/>
        </w:rPr>
      </w:pPr>
    </w:p>
    <w:p w14:paraId="7EBAAB2F" w14:textId="2970FCDD" w:rsidR="00AA66D4" w:rsidRPr="007F399D" w:rsidRDefault="00AA66D4" w:rsidP="00AA66D4">
      <w:pPr>
        <w:numPr>
          <w:ilvl w:val="0"/>
          <w:numId w:val="7"/>
        </w:numPr>
        <w:tabs>
          <w:tab w:val="left" w:pos="5580"/>
        </w:tabs>
        <w:spacing w:after="0" w:line="240" w:lineRule="auto"/>
        <w:rPr>
          <w:rFonts w:cstheme="minorHAnsi"/>
        </w:rPr>
      </w:pPr>
      <w:r w:rsidRPr="007F399D">
        <w:rPr>
          <w:rFonts w:cstheme="minorHAnsi"/>
        </w:rPr>
        <w:t xml:space="preserve">If a Code Holder has more than one Operating Company Number (OCN), a separate </w:t>
      </w:r>
      <w:r w:rsidR="000F2381">
        <w:rPr>
          <w:rFonts w:cstheme="minorHAnsi"/>
        </w:rPr>
        <w:t>January 2026</w:t>
      </w:r>
      <w:r w:rsidR="000F2381" w:rsidRPr="007F399D">
        <w:rPr>
          <w:rFonts w:cstheme="minorHAnsi"/>
        </w:rPr>
        <w:t xml:space="preserve"> </w:t>
      </w:r>
      <w:r w:rsidR="007051E2">
        <w:rPr>
          <w:rFonts w:cstheme="minorHAnsi"/>
        </w:rPr>
        <w:t>S</w:t>
      </w:r>
      <w:r w:rsidR="00784CAB">
        <w:rPr>
          <w:rFonts w:cstheme="minorHAnsi"/>
        </w:rPr>
        <w:t>-</w:t>
      </w:r>
      <w:r w:rsidR="007051E2" w:rsidRPr="007F399D">
        <w:rPr>
          <w:rFonts w:cstheme="minorHAnsi"/>
        </w:rPr>
        <w:t xml:space="preserve">NRUF </w:t>
      </w:r>
      <w:r w:rsidR="007051E2">
        <w:rPr>
          <w:rFonts w:cstheme="minorHAnsi"/>
        </w:rPr>
        <w:t>worksheet</w:t>
      </w:r>
      <w:r w:rsidR="007051E2" w:rsidRPr="007F399D">
        <w:rPr>
          <w:rFonts w:cstheme="minorHAnsi"/>
        </w:rPr>
        <w:t xml:space="preserve"> </w:t>
      </w:r>
      <w:r w:rsidRPr="007F399D">
        <w:rPr>
          <w:rFonts w:cstheme="minorHAnsi"/>
        </w:rPr>
        <w:t>must be completed for each OCN assigned to that Code Holder.</w:t>
      </w:r>
    </w:p>
    <w:p w14:paraId="5A4615AC" w14:textId="77777777" w:rsidR="00AA66D4" w:rsidRPr="007F399D" w:rsidRDefault="00AA66D4" w:rsidP="00AA66D4">
      <w:pPr>
        <w:tabs>
          <w:tab w:val="left" w:pos="5580"/>
        </w:tabs>
        <w:spacing w:after="0" w:line="240" w:lineRule="auto"/>
        <w:ind w:left="720" w:hanging="720"/>
        <w:rPr>
          <w:rFonts w:cstheme="minorHAnsi"/>
        </w:rPr>
      </w:pPr>
    </w:p>
    <w:p w14:paraId="4DBA48D1" w14:textId="7A642161" w:rsidR="00AA66D4" w:rsidRDefault="00AA66D4" w:rsidP="00AA66D4">
      <w:pPr>
        <w:numPr>
          <w:ilvl w:val="0"/>
          <w:numId w:val="7"/>
        </w:numPr>
        <w:tabs>
          <w:tab w:val="left" w:pos="5580"/>
        </w:tabs>
        <w:spacing w:after="0" w:line="240" w:lineRule="auto"/>
        <w:rPr>
          <w:rFonts w:cstheme="minorHAnsi"/>
        </w:rPr>
      </w:pPr>
      <w:r w:rsidRPr="007F399D">
        <w:rPr>
          <w:rFonts w:cstheme="minorHAnsi"/>
        </w:rPr>
        <w:t xml:space="preserve">Each Code Holder that holds any assigned or reserved Codes in any Canadian NPA or that intends to obtain any such </w:t>
      </w:r>
      <w:r w:rsidR="00995BBC">
        <w:rPr>
          <w:rFonts w:cstheme="minorHAnsi"/>
        </w:rPr>
        <w:t xml:space="preserve">numbering </w:t>
      </w:r>
      <w:r w:rsidR="00997960">
        <w:rPr>
          <w:rFonts w:cstheme="minorHAnsi"/>
        </w:rPr>
        <w:t>resources</w:t>
      </w:r>
      <w:r w:rsidR="00997960" w:rsidRPr="007F399D">
        <w:rPr>
          <w:rFonts w:cstheme="minorHAnsi"/>
        </w:rPr>
        <w:t xml:space="preserve"> </w:t>
      </w:r>
      <w:r w:rsidRPr="007F399D">
        <w:rPr>
          <w:rFonts w:cstheme="minorHAnsi"/>
        </w:rPr>
        <w:t>by 1 January </w:t>
      </w:r>
      <w:r w:rsidR="0099318A">
        <w:rPr>
          <w:rFonts w:cstheme="minorHAnsi"/>
        </w:rPr>
        <w:t>2032</w:t>
      </w:r>
      <w:r w:rsidR="0099318A" w:rsidRPr="007F399D">
        <w:rPr>
          <w:rFonts w:cstheme="minorHAnsi"/>
        </w:rPr>
        <w:t xml:space="preserve"> </w:t>
      </w:r>
      <w:r w:rsidRPr="007F399D">
        <w:rPr>
          <w:rFonts w:cstheme="minorHAnsi"/>
        </w:rPr>
        <w:t xml:space="preserve">must complete </w:t>
      </w:r>
      <w:r w:rsidR="0044600B">
        <w:rPr>
          <w:rFonts w:cstheme="minorHAnsi"/>
        </w:rPr>
        <w:t xml:space="preserve">the </w:t>
      </w:r>
      <w:r w:rsidR="0099318A">
        <w:rPr>
          <w:rFonts w:cstheme="minorHAnsi"/>
        </w:rPr>
        <w:t>January 2026</w:t>
      </w:r>
      <w:r w:rsidR="0099318A" w:rsidRPr="007F399D">
        <w:rPr>
          <w:rFonts w:cstheme="minorHAnsi"/>
        </w:rPr>
        <w:t xml:space="preserve"> </w:t>
      </w:r>
      <w:r w:rsidR="0054127B">
        <w:rPr>
          <w:rFonts w:cstheme="minorHAnsi"/>
        </w:rPr>
        <w:t>S-</w:t>
      </w:r>
      <w:r w:rsidR="0054127B" w:rsidRPr="007F399D">
        <w:rPr>
          <w:rFonts w:cstheme="minorHAnsi"/>
        </w:rPr>
        <w:t xml:space="preserve">NRUF </w:t>
      </w:r>
      <w:r w:rsidR="0054127B">
        <w:rPr>
          <w:rFonts w:cstheme="minorHAnsi"/>
        </w:rPr>
        <w:t>worksheet</w:t>
      </w:r>
      <w:r w:rsidRPr="007F399D">
        <w:rPr>
          <w:rFonts w:cstheme="minorHAnsi"/>
        </w:rPr>
        <w:t>.</w:t>
      </w:r>
    </w:p>
    <w:p w14:paraId="241D13FD" w14:textId="77777777" w:rsidR="00011CA1" w:rsidRDefault="00011CA1" w:rsidP="00EE01D7">
      <w:pPr>
        <w:pStyle w:val="ListParagraph"/>
        <w:rPr>
          <w:rFonts w:cstheme="minorHAnsi"/>
        </w:rPr>
      </w:pPr>
    </w:p>
    <w:p w14:paraId="3472686E" w14:textId="70B1749F" w:rsidR="00011CA1" w:rsidRPr="007F399D" w:rsidRDefault="00B03DBF" w:rsidP="00AA66D4">
      <w:pPr>
        <w:numPr>
          <w:ilvl w:val="0"/>
          <w:numId w:val="7"/>
        </w:numPr>
        <w:tabs>
          <w:tab w:val="left" w:pos="5580"/>
        </w:tabs>
        <w:spacing w:after="0" w:line="240" w:lineRule="auto"/>
        <w:rPr>
          <w:rFonts w:cstheme="minorHAnsi"/>
        </w:rPr>
      </w:pPr>
      <w:r>
        <w:rPr>
          <w:rFonts w:cstheme="minorHAnsi"/>
        </w:rPr>
        <w:t xml:space="preserve">For the Columns dated 2027-01-01 through 2029-01-01, Code Holders cannot exceed </w:t>
      </w:r>
      <w:r w:rsidR="006853B3">
        <w:rPr>
          <w:rFonts w:cstheme="minorHAnsi"/>
        </w:rPr>
        <w:t>values submitted on or before the July 2023 R-NRUF</w:t>
      </w:r>
      <w:r w:rsidR="00F44AC0">
        <w:rPr>
          <w:rFonts w:cstheme="minorHAnsi"/>
        </w:rPr>
        <w:t xml:space="preserve"> without special authorization from the CRTC.</w:t>
      </w:r>
      <w:r w:rsidR="00217856">
        <w:rPr>
          <w:rFonts w:cstheme="minorHAnsi"/>
        </w:rPr>
        <w:t xml:space="preserve"> </w:t>
      </w:r>
    </w:p>
    <w:p w14:paraId="7E8851E3" w14:textId="77777777" w:rsidR="00AA66D4" w:rsidRPr="007F399D" w:rsidRDefault="00AA66D4" w:rsidP="00AA66D4">
      <w:pPr>
        <w:tabs>
          <w:tab w:val="left" w:pos="5580"/>
        </w:tabs>
        <w:spacing w:after="0" w:line="240" w:lineRule="auto"/>
        <w:ind w:left="720" w:hanging="720"/>
        <w:rPr>
          <w:rFonts w:cstheme="minorHAnsi"/>
        </w:rPr>
      </w:pPr>
    </w:p>
    <w:p w14:paraId="4EBA7B1C" w14:textId="0673A097" w:rsidR="00AA66D4" w:rsidRPr="007F399D" w:rsidRDefault="00A65317" w:rsidP="00AA66D4">
      <w:pPr>
        <w:numPr>
          <w:ilvl w:val="0"/>
          <w:numId w:val="7"/>
        </w:numPr>
        <w:tabs>
          <w:tab w:val="left" w:pos="5580"/>
        </w:tabs>
        <w:spacing w:after="0" w:line="240" w:lineRule="auto"/>
        <w:rPr>
          <w:rFonts w:cstheme="minorHAnsi"/>
        </w:rPr>
      </w:pPr>
      <w:r>
        <w:rPr>
          <w:rFonts w:cstheme="minorHAnsi"/>
        </w:rPr>
        <w:t>Q</w:t>
      </w:r>
      <w:r w:rsidR="00AA66D4" w:rsidRPr="007F399D">
        <w:rPr>
          <w:rFonts w:cstheme="minorHAnsi"/>
        </w:rPr>
        <w:t xml:space="preserve">uantities entered </w:t>
      </w:r>
      <w:r>
        <w:rPr>
          <w:rFonts w:cstheme="minorHAnsi"/>
        </w:rPr>
        <w:t xml:space="preserve">for Geographic NPAs </w:t>
      </w:r>
      <w:r w:rsidR="00AA66D4" w:rsidRPr="007F399D">
        <w:rPr>
          <w:rFonts w:cstheme="minorHAnsi"/>
        </w:rPr>
        <w:t xml:space="preserve">on the </w:t>
      </w:r>
      <w:r w:rsidR="0099318A">
        <w:rPr>
          <w:rFonts w:cstheme="minorHAnsi"/>
        </w:rPr>
        <w:t>January 2026</w:t>
      </w:r>
      <w:r w:rsidR="0099318A" w:rsidRPr="007F399D">
        <w:rPr>
          <w:rFonts w:cstheme="minorHAnsi"/>
        </w:rPr>
        <w:t xml:space="preserve"> </w:t>
      </w:r>
      <w:r w:rsidR="005E3F02">
        <w:rPr>
          <w:rFonts w:cstheme="minorHAnsi"/>
        </w:rPr>
        <w:t>S-</w:t>
      </w:r>
      <w:r w:rsidR="005E3F02" w:rsidRPr="007F399D">
        <w:rPr>
          <w:rFonts w:cstheme="minorHAnsi"/>
        </w:rPr>
        <w:t xml:space="preserve">NRUF </w:t>
      </w:r>
      <w:r w:rsidR="005E3F02">
        <w:rPr>
          <w:rFonts w:cstheme="minorHAnsi"/>
        </w:rPr>
        <w:t>worksheet</w:t>
      </w:r>
      <w:r w:rsidR="005E3F02" w:rsidRPr="007F399D">
        <w:rPr>
          <w:rFonts w:cstheme="minorHAnsi"/>
        </w:rPr>
        <w:t xml:space="preserve"> </w:t>
      </w:r>
      <w:r w:rsidR="00AA66D4" w:rsidRPr="007F399D">
        <w:rPr>
          <w:rFonts w:cstheme="minorHAnsi"/>
        </w:rPr>
        <w:t xml:space="preserve">should be whole numbers (i.e., 1, 2, 3, etc.) </w:t>
      </w:r>
      <w:r w:rsidR="000C59F2">
        <w:rPr>
          <w:rFonts w:cstheme="minorHAnsi"/>
        </w:rPr>
        <w:t xml:space="preserve">of Thousands-blocks </w:t>
      </w:r>
      <w:r w:rsidR="00AA66D4" w:rsidRPr="007F399D">
        <w:rPr>
          <w:rFonts w:cstheme="minorHAnsi"/>
        </w:rPr>
        <w:t>for both actual and forecast years.</w:t>
      </w:r>
      <w:r w:rsidR="00571272">
        <w:rPr>
          <w:rFonts w:cstheme="minorHAnsi"/>
        </w:rPr>
        <w:t xml:space="preserve"> 1 CO Code is equal to 10 </w:t>
      </w:r>
      <w:proofErr w:type="gramStart"/>
      <w:r w:rsidR="00571272">
        <w:rPr>
          <w:rFonts w:cstheme="minorHAnsi"/>
        </w:rPr>
        <w:t>Thousands</w:t>
      </w:r>
      <w:proofErr w:type="gramEnd"/>
      <w:r w:rsidR="00D74DE7">
        <w:rPr>
          <w:rFonts w:cstheme="minorHAnsi"/>
        </w:rPr>
        <w:t>-blocks.</w:t>
      </w:r>
      <w:r w:rsidR="00AA66D4" w:rsidRPr="007F399D">
        <w:rPr>
          <w:rFonts w:cstheme="minorHAnsi"/>
        </w:rPr>
        <w:t xml:space="preserve"> Actual and forecast entries should reflect the total quantity of assigned and reserved </w:t>
      </w:r>
      <w:r w:rsidR="00D74DE7">
        <w:rPr>
          <w:rFonts w:cstheme="minorHAnsi"/>
        </w:rPr>
        <w:t xml:space="preserve">Thousands-blocks (or </w:t>
      </w:r>
      <w:r w:rsidR="00430A7C">
        <w:rPr>
          <w:rFonts w:cstheme="minorHAnsi"/>
        </w:rPr>
        <w:t xml:space="preserve">CO Codes </w:t>
      </w:r>
      <w:r w:rsidR="00AF4381">
        <w:rPr>
          <w:rFonts w:cstheme="minorHAnsi"/>
        </w:rPr>
        <w:t>multiplied by 10 to convert to Thousands-blocks)</w:t>
      </w:r>
      <w:r w:rsidR="00AA66D4" w:rsidRPr="007F399D">
        <w:rPr>
          <w:rFonts w:cstheme="minorHAnsi"/>
        </w:rPr>
        <w:t xml:space="preserve"> as of </w:t>
      </w:r>
      <w:r w:rsidR="00137CDF">
        <w:rPr>
          <w:rFonts w:cstheme="minorHAnsi"/>
        </w:rPr>
        <w:t>the indicated date</w:t>
      </w:r>
      <w:r w:rsidR="00AA66D4" w:rsidRPr="007F399D">
        <w:rPr>
          <w:rFonts w:cstheme="minorHAnsi"/>
        </w:rPr>
        <w:t>.</w:t>
      </w:r>
    </w:p>
    <w:p w14:paraId="6311AE92" w14:textId="77777777" w:rsidR="00AA66D4" w:rsidRPr="007F399D" w:rsidRDefault="00AA66D4" w:rsidP="00AA66D4">
      <w:pPr>
        <w:tabs>
          <w:tab w:val="left" w:pos="5580"/>
        </w:tabs>
        <w:spacing w:after="0" w:line="240" w:lineRule="auto"/>
        <w:ind w:left="720" w:hanging="720"/>
        <w:rPr>
          <w:rFonts w:cstheme="minorHAnsi"/>
        </w:rPr>
      </w:pPr>
    </w:p>
    <w:p w14:paraId="3863093B" w14:textId="450D6643" w:rsidR="00AA66D4" w:rsidRDefault="00AA66D4" w:rsidP="00AA66D4">
      <w:pPr>
        <w:numPr>
          <w:ilvl w:val="0"/>
          <w:numId w:val="7"/>
        </w:numPr>
        <w:tabs>
          <w:tab w:val="left" w:pos="5580"/>
        </w:tabs>
        <w:spacing w:after="0" w:line="240" w:lineRule="auto"/>
        <w:rPr>
          <w:rFonts w:cstheme="minorHAnsi"/>
        </w:rPr>
      </w:pPr>
      <w:r w:rsidRPr="007F399D">
        <w:rPr>
          <w:rFonts w:cstheme="minorHAnsi"/>
        </w:rPr>
        <w:t>Plant Test Codes</w:t>
      </w:r>
      <w:r w:rsidR="007A78BF">
        <w:rPr>
          <w:rFonts w:cstheme="minorHAnsi"/>
        </w:rPr>
        <w:t xml:space="preserve"> (Appendix D)</w:t>
      </w:r>
      <w:r w:rsidRPr="007F399D">
        <w:rPr>
          <w:rFonts w:cstheme="minorHAnsi"/>
        </w:rPr>
        <w:t xml:space="preserve"> other than industry test codes 958 and 959 must be included in the quantities of CO Codes submitted by the CO Code Holder.</w:t>
      </w:r>
    </w:p>
    <w:p w14:paraId="6D1F6BB6" w14:textId="77777777" w:rsidR="00D64EB7" w:rsidRDefault="00D64EB7" w:rsidP="00EE01D7">
      <w:pPr>
        <w:tabs>
          <w:tab w:val="left" w:pos="5580"/>
        </w:tabs>
        <w:spacing w:after="0" w:line="240" w:lineRule="auto"/>
        <w:ind w:left="720"/>
        <w:rPr>
          <w:rFonts w:cstheme="minorHAnsi"/>
        </w:rPr>
      </w:pPr>
    </w:p>
    <w:p w14:paraId="101CA90A" w14:textId="10FDA13D" w:rsidR="007A78BF" w:rsidRDefault="00CF602A" w:rsidP="00AA66D4">
      <w:pPr>
        <w:numPr>
          <w:ilvl w:val="0"/>
          <w:numId w:val="7"/>
        </w:numPr>
        <w:tabs>
          <w:tab w:val="left" w:pos="5580"/>
        </w:tabs>
        <w:spacing w:after="0" w:line="240" w:lineRule="auto"/>
        <w:rPr>
          <w:rFonts w:cstheme="minorHAnsi"/>
        </w:rPr>
      </w:pPr>
      <w:r>
        <w:rPr>
          <w:rFonts w:cstheme="minorHAnsi"/>
        </w:rPr>
        <w:t>New NPA Test Codes</w:t>
      </w:r>
      <w:r w:rsidR="00FE4217">
        <w:rPr>
          <w:rFonts w:cstheme="minorHAnsi"/>
        </w:rPr>
        <w:t xml:space="preserve"> that are assigned </w:t>
      </w:r>
      <w:r w:rsidR="00D64EB7">
        <w:rPr>
          <w:rFonts w:cstheme="minorHAnsi"/>
        </w:rPr>
        <w:t>as part of the Relief Planning process shall not be included in the quantities of CO Codes submitted by the CO Code Holder.</w:t>
      </w:r>
    </w:p>
    <w:p w14:paraId="21BBAB41" w14:textId="77777777" w:rsidR="00AD0619" w:rsidRDefault="00AD0619" w:rsidP="00F7540E">
      <w:pPr>
        <w:tabs>
          <w:tab w:val="left" w:pos="5580"/>
        </w:tabs>
        <w:spacing w:after="0" w:line="240" w:lineRule="auto"/>
        <w:ind w:left="720"/>
        <w:rPr>
          <w:rFonts w:cstheme="minorHAnsi"/>
        </w:rPr>
      </w:pPr>
    </w:p>
    <w:p w14:paraId="04ECF128" w14:textId="0A1F6F75" w:rsidR="00C01392" w:rsidRPr="007F399D" w:rsidRDefault="00307A12" w:rsidP="00AA66D4">
      <w:pPr>
        <w:numPr>
          <w:ilvl w:val="0"/>
          <w:numId w:val="7"/>
        </w:numPr>
        <w:tabs>
          <w:tab w:val="left" w:pos="5580"/>
        </w:tabs>
        <w:spacing w:after="0" w:line="240" w:lineRule="auto"/>
        <w:rPr>
          <w:rFonts w:cstheme="minorHAnsi"/>
        </w:rPr>
      </w:pPr>
      <w:r>
        <w:rPr>
          <w:rFonts w:cstheme="minorHAnsi"/>
        </w:rPr>
        <w:t xml:space="preserve">Codes that are in the process of being returned to the CNA shall be reported as </w:t>
      </w:r>
      <w:r w:rsidR="002B65E4">
        <w:rPr>
          <w:rFonts w:cstheme="minorHAnsi"/>
        </w:rPr>
        <w:t xml:space="preserve">assigned (i.e. held by the </w:t>
      </w:r>
      <w:r w:rsidR="00D13ABD">
        <w:rPr>
          <w:rFonts w:cstheme="minorHAnsi"/>
        </w:rPr>
        <w:t>C</w:t>
      </w:r>
      <w:r w:rsidR="002B65E4">
        <w:rPr>
          <w:rFonts w:cstheme="minorHAnsi"/>
        </w:rPr>
        <w:t xml:space="preserve">ode </w:t>
      </w:r>
      <w:r w:rsidR="00D13ABD">
        <w:rPr>
          <w:rFonts w:cstheme="minorHAnsi"/>
        </w:rPr>
        <w:t>H</w:t>
      </w:r>
      <w:r w:rsidR="002B65E4">
        <w:rPr>
          <w:rFonts w:cstheme="minorHAnsi"/>
        </w:rPr>
        <w:t xml:space="preserve">older) until such time as the return has been </w:t>
      </w:r>
      <w:r w:rsidR="002B65E4" w:rsidRPr="00F7540E">
        <w:rPr>
          <w:rFonts w:cstheme="minorHAnsi"/>
          <w:b/>
          <w:bCs/>
        </w:rPr>
        <w:t>confirmed by a completed Part</w:t>
      </w:r>
      <w:r w:rsidR="005E00E5">
        <w:rPr>
          <w:rFonts w:cstheme="minorHAnsi"/>
          <w:b/>
          <w:bCs/>
        </w:rPr>
        <w:t> </w:t>
      </w:r>
      <w:r w:rsidR="002B65E4" w:rsidRPr="00F7540E">
        <w:rPr>
          <w:rFonts w:cstheme="minorHAnsi"/>
          <w:b/>
          <w:bCs/>
        </w:rPr>
        <w:t xml:space="preserve">3 </w:t>
      </w:r>
      <w:r w:rsidR="005E00E5">
        <w:rPr>
          <w:rFonts w:cstheme="minorHAnsi"/>
          <w:b/>
          <w:bCs/>
        </w:rPr>
        <w:t>C</w:t>
      </w:r>
      <w:r w:rsidR="002B65E4" w:rsidRPr="00F7540E">
        <w:rPr>
          <w:rFonts w:cstheme="minorHAnsi"/>
          <w:b/>
          <w:bCs/>
        </w:rPr>
        <w:t>onfirmation form</w:t>
      </w:r>
      <w:r w:rsidR="00352A2F">
        <w:rPr>
          <w:rFonts w:cstheme="minorHAnsi"/>
        </w:rPr>
        <w:t xml:space="preserve"> from the CNA</w:t>
      </w:r>
      <w:r w:rsidR="002B65E4">
        <w:rPr>
          <w:rFonts w:cstheme="minorHAnsi"/>
        </w:rPr>
        <w:t xml:space="preserve"> indicating the </w:t>
      </w:r>
      <w:r w:rsidR="00AD0619">
        <w:rPr>
          <w:rFonts w:cstheme="minorHAnsi"/>
        </w:rPr>
        <w:t>code return process has been completed.</w:t>
      </w:r>
      <w:r>
        <w:rPr>
          <w:rFonts w:cstheme="minorHAnsi"/>
        </w:rPr>
        <w:t xml:space="preserve"> </w:t>
      </w:r>
    </w:p>
    <w:p w14:paraId="4A65EF61" w14:textId="77777777" w:rsidR="00AA66D4" w:rsidRPr="007F399D" w:rsidRDefault="00AA66D4" w:rsidP="00AA66D4">
      <w:pPr>
        <w:tabs>
          <w:tab w:val="left" w:pos="5580"/>
        </w:tabs>
        <w:spacing w:after="0" w:line="240" w:lineRule="auto"/>
        <w:ind w:left="720" w:hanging="720"/>
        <w:rPr>
          <w:rFonts w:cstheme="minorHAnsi"/>
        </w:rPr>
      </w:pPr>
    </w:p>
    <w:p w14:paraId="02EB1319" w14:textId="0A59C261" w:rsidR="004B47C3" w:rsidRDefault="00AA66D4" w:rsidP="004B47C3">
      <w:pPr>
        <w:numPr>
          <w:ilvl w:val="0"/>
          <w:numId w:val="7"/>
        </w:numPr>
        <w:tabs>
          <w:tab w:val="left" w:pos="5580"/>
        </w:tabs>
        <w:spacing w:after="0" w:line="240" w:lineRule="auto"/>
        <w:rPr>
          <w:rFonts w:cstheme="minorHAnsi"/>
        </w:rPr>
      </w:pPr>
      <w:r w:rsidRPr="004B47C3">
        <w:rPr>
          <w:rFonts w:cstheme="minorHAnsi"/>
        </w:rPr>
        <w:t xml:space="preserve">Where the Code Holder's data is inconsistent with or indicates a significant difference from previously submitted NRUF data, the Code Holder shall submit a written explanation to the CNA in the "Remarks" section of the </w:t>
      </w:r>
      <w:r w:rsidR="000A1E0E">
        <w:rPr>
          <w:rFonts w:cstheme="minorHAnsi"/>
        </w:rPr>
        <w:t>January 2026</w:t>
      </w:r>
      <w:r w:rsidR="000A1E0E" w:rsidRPr="007F399D">
        <w:rPr>
          <w:rFonts w:cstheme="minorHAnsi"/>
        </w:rPr>
        <w:t xml:space="preserve"> </w:t>
      </w:r>
      <w:r w:rsidR="005A5A2A" w:rsidRPr="004B47C3">
        <w:rPr>
          <w:rFonts w:cstheme="minorHAnsi"/>
        </w:rPr>
        <w:t>S-NRUF worksheet</w:t>
      </w:r>
      <w:r w:rsidR="002F1B3B" w:rsidRPr="004B47C3">
        <w:rPr>
          <w:rFonts w:cstheme="minorHAnsi"/>
        </w:rPr>
        <w:t xml:space="preserve"> </w:t>
      </w:r>
      <w:r w:rsidRPr="004B47C3">
        <w:rPr>
          <w:rFonts w:cstheme="minorHAnsi"/>
        </w:rPr>
        <w:t>or in an attachment to assist the CNA in the assessment of the data.</w:t>
      </w:r>
    </w:p>
    <w:p w14:paraId="50F903B5" w14:textId="77777777" w:rsidR="00906514" w:rsidRPr="004B47C3" w:rsidRDefault="00906514" w:rsidP="00906514">
      <w:pPr>
        <w:tabs>
          <w:tab w:val="left" w:pos="5580"/>
        </w:tabs>
        <w:spacing w:after="0" w:line="240" w:lineRule="auto"/>
        <w:rPr>
          <w:rFonts w:cstheme="minorHAnsi"/>
        </w:rPr>
      </w:pPr>
    </w:p>
    <w:p w14:paraId="5F9E258B" w14:textId="51E93884" w:rsidR="00FB26C7" w:rsidRPr="004B47C3" w:rsidRDefault="005E19FB" w:rsidP="00F42650">
      <w:pPr>
        <w:numPr>
          <w:ilvl w:val="0"/>
          <w:numId w:val="7"/>
        </w:numPr>
        <w:tabs>
          <w:tab w:val="left" w:pos="5580"/>
        </w:tabs>
        <w:spacing w:after="0" w:line="240" w:lineRule="auto"/>
        <w:rPr>
          <w:rFonts w:cstheme="minorHAnsi"/>
        </w:rPr>
      </w:pPr>
      <w:r w:rsidRPr="004B47C3">
        <w:rPr>
          <w:rFonts w:cstheme="minorHAnsi"/>
        </w:rPr>
        <w:t xml:space="preserve">Thousands-Block Pooling </w:t>
      </w:r>
      <w:r>
        <w:rPr>
          <w:rFonts w:cstheme="minorHAnsi"/>
        </w:rPr>
        <w:t xml:space="preserve">(TBP) </w:t>
      </w:r>
      <w:r w:rsidRPr="004B47C3">
        <w:rPr>
          <w:rFonts w:cstheme="minorHAnsi"/>
        </w:rPr>
        <w:t xml:space="preserve">Production </w:t>
      </w:r>
      <w:r w:rsidR="008E678D">
        <w:rPr>
          <w:rFonts w:cstheme="minorHAnsi"/>
        </w:rPr>
        <w:t>T</w:t>
      </w:r>
      <w:r w:rsidRPr="004B47C3">
        <w:rPr>
          <w:rFonts w:cstheme="minorHAnsi"/>
        </w:rPr>
        <w:t xml:space="preserve">esting </w:t>
      </w:r>
      <w:r w:rsidR="00B50333" w:rsidRPr="004B47C3">
        <w:rPr>
          <w:rFonts w:cstheme="minorHAnsi"/>
        </w:rPr>
        <w:t xml:space="preserve">CO Codes and </w:t>
      </w:r>
      <w:proofErr w:type="gramStart"/>
      <w:r w:rsidR="00B50333" w:rsidRPr="004B47C3">
        <w:rPr>
          <w:rFonts w:cstheme="minorHAnsi"/>
        </w:rPr>
        <w:t>Thousands</w:t>
      </w:r>
      <w:proofErr w:type="gramEnd"/>
      <w:r w:rsidR="00B50333" w:rsidRPr="004B47C3">
        <w:rPr>
          <w:rFonts w:cstheme="minorHAnsi"/>
        </w:rPr>
        <w:t xml:space="preserve"> Blocks assigned </w:t>
      </w:r>
      <w:r>
        <w:rPr>
          <w:rFonts w:cstheme="minorHAnsi"/>
        </w:rPr>
        <w:t xml:space="preserve">to facilitate industry TBP readiness </w:t>
      </w:r>
      <w:r w:rsidR="00B50333" w:rsidRPr="004B47C3">
        <w:rPr>
          <w:rFonts w:cstheme="minorHAnsi"/>
        </w:rPr>
        <w:t>shall not be included in submitted NRUF data</w:t>
      </w:r>
      <w:r w:rsidR="00BA006C" w:rsidRPr="004B47C3">
        <w:rPr>
          <w:rFonts w:cstheme="minorHAnsi"/>
        </w:rPr>
        <w:t>.</w:t>
      </w:r>
    </w:p>
    <w:p w14:paraId="01A089E6" w14:textId="77777777" w:rsidR="00AA66D4" w:rsidRPr="007F399D" w:rsidRDefault="00AA66D4" w:rsidP="00AA66D4">
      <w:pPr>
        <w:tabs>
          <w:tab w:val="left" w:pos="5580"/>
        </w:tabs>
        <w:spacing w:after="0" w:line="240" w:lineRule="auto"/>
        <w:rPr>
          <w:rFonts w:cstheme="minorHAnsi"/>
        </w:rPr>
      </w:pPr>
    </w:p>
    <w:p w14:paraId="06D6E851" w14:textId="03293E9C" w:rsidR="00AA66D4" w:rsidRPr="007F399D" w:rsidRDefault="00AA66D4" w:rsidP="00AA66D4">
      <w:pPr>
        <w:tabs>
          <w:tab w:val="left" w:pos="5580"/>
        </w:tabs>
        <w:spacing w:after="0" w:line="240" w:lineRule="auto"/>
        <w:rPr>
          <w:rFonts w:cstheme="minorHAnsi"/>
          <w:b/>
        </w:rPr>
      </w:pPr>
      <w:r w:rsidRPr="007F399D">
        <w:rPr>
          <w:rFonts w:cstheme="minorHAnsi"/>
        </w:rPr>
        <w:lastRenderedPageBreak/>
        <w:t xml:space="preserve">Code Holders are requested to submit the </w:t>
      </w:r>
      <w:r w:rsidR="000A1E0E">
        <w:rPr>
          <w:rFonts w:cstheme="minorHAnsi"/>
        </w:rPr>
        <w:t>January 2026</w:t>
      </w:r>
      <w:r w:rsidR="000A1E0E" w:rsidRPr="007F399D">
        <w:rPr>
          <w:rFonts w:cstheme="minorHAnsi"/>
        </w:rPr>
        <w:t xml:space="preserve"> </w:t>
      </w:r>
      <w:r w:rsidR="00F17EA2">
        <w:rPr>
          <w:rFonts w:cstheme="minorHAnsi"/>
        </w:rPr>
        <w:t>S-</w:t>
      </w:r>
      <w:r w:rsidR="00F17EA2" w:rsidRPr="007F399D">
        <w:rPr>
          <w:rFonts w:cstheme="minorHAnsi"/>
        </w:rPr>
        <w:t xml:space="preserve">NRUF </w:t>
      </w:r>
      <w:r w:rsidR="00F17EA2">
        <w:rPr>
          <w:rFonts w:cstheme="minorHAnsi"/>
        </w:rPr>
        <w:t>worksheet</w:t>
      </w:r>
      <w:r w:rsidR="00F17EA2" w:rsidRPr="007F399D">
        <w:rPr>
          <w:rFonts w:cstheme="minorHAnsi"/>
        </w:rPr>
        <w:t xml:space="preserve"> </w:t>
      </w:r>
      <w:r w:rsidRPr="007F399D">
        <w:rPr>
          <w:rFonts w:cstheme="minorHAnsi"/>
        </w:rPr>
        <w:t xml:space="preserve">to the CNA </w:t>
      </w:r>
      <w:r w:rsidRPr="007F399D">
        <w:rPr>
          <w:rFonts w:cstheme="minorHAnsi"/>
          <w:b/>
        </w:rPr>
        <w:t>as soon as it is completed</w:t>
      </w:r>
      <w:r w:rsidRPr="007F399D">
        <w:rPr>
          <w:rFonts w:cstheme="minorHAnsi"/>
        </w:rPr>
        <w:t xml:space="preserve"> rather than waiting for the deadline. Code Holders must complete the worksheet and submit it to the CNA no later than </w:t>
      </w:r>
      <w:r w:rsidR="000A1E0E">
        <w:rPr>
          <w:rFonts w:cstheme="minorHAnsi"/>
          <w:b/>
          <w:color w:val="FF0000"/>
        </w:rPr>
        <w:t>30 January 2026</w:t>
      </w:r>
      <w:r w:rsidRPr="007F399D">
        <w:rPr>
          <w:rFonts w:cstheme="minorHAnsi"/>
          <w:b/>
        </w:rPr>
        <w:t xml:space="preserve"> </w:t>
      </w:r>
      <w:r w:rsidR="0081190C" w:rsidRPr="0081190C">
        <w:rPr>
          <w:rFonts w:cstheme="minorHAnsi"/>
          <w:bCs/>
        </w:rPr>
        <w:t xml:space="preserve">at </w:t>
      </w:r>
      <w:hyperlink r:id="rId27" w:history="1">
        <w:r w:rsidR="0081190C" w:rsidRPr="00F72634">
          <w:rPr>
            <w:rStyle w:val="Hyperlink"/>
            <w:rFonts w:cstheme="minorHAnsi"/>
            <w:b/>
          </w:rPr>
          <w:t>nruf@cnac.ca</w:t>
        </w:r>
      </w:hyperlink>
      <w:r w:rsidR="0081190C">
        <w:t xml:space="preserve"> </w:t>
      </w:r>
      <w:r w:rsidR="0081190C" w:rsidRPr="002279F4">
        <w:rPr>
          <w:rFonts w:cstheme="minorHAnsi"/>
        </w:rPr>
        <w:t xml:space="preserve">or via the CNA </w:t>
      </w:r>
      <w:r w:rsidR="0081190C">
        <w:rPr>
          <w:rFonts w:cstheme="minorHAnsi"/>
        </w:rPr>
        <w:t>S</w:t>
      </w:r>
      <w:r w:rsidR="0081190C" w:rsidRPr="002279F4">
        <w:rPr>
          <w:rFonts w:cstheme="minorHAnsi"/>
        </w:rPr>
        <w:t xml:space="preserve">ecure </w:t>
      </w:r>
      <w:r w:rsidR="0081190C">
        <w:rPr>
          <w:rFonts w:cstheme="minorHAnsi"/>
        </w:rPr>
        <w:t>P</w:t>
      </w:r>
      <w:r w:rsidR="0081190C" w:rsidRPr="002279F4">
        <w:rPr>
          <w:rFonts w:cstheme="minorHAnsi"/>
        </w:rPr>
        <w:t xml:space="preserve">ortal </w:t>
      </w:r>
      <w:r w:rsidR="0081190C">
        <w:rPr>
          <w:rFonts w:cstheme="minorHAnsi"/>
        </w:rPr>
        <w:t xml:space="preserve">(if you have an account) </w:t>
      </w:r>
      <w:r w:rsidR="0081190C" w:rsidRPr="002279F4">
        <w:rPr>
          <w:rFonts w:cstheme="minorHAnsi"/>
        </w:rPr>
        <w:t>at</w:t>
      </w:r>
      <w:r w:rsidR="0081190C" w:rsidRPr="002279F4">
        <w:rPr>
          <w:rFonts w:cstheme="minorHAnsi"/>
          <w:u w:val="single"/>
        </w:rPr>
        <w:t xml:space="preserve"> </w:t>
      </w:r>
      <w:hyperlink r:id="rId28" w:tgtFrame="_blank" w:tooltip="https://portal.cna-services.ca/" w:history="1">
        <w:r w:rsidR="0081190C" w:rsidRPr="0081190C">
          <w:rPr>
            <w:rStyle w:val="Hyperlink"/>
            <w:rFonts w:cstheme="minorHAnsi"/>
            <w:b/>
            <w:bCs/>
          </w:rPr>
          <w:t>https://portal.cna-services.ca</w:t>
        </w:r>
      </w:hyperlink>
      <w:r w:rsidR="0081190C">
        <w:rPr>
          <w:rFonts w:cstheme="minorHAnsi"/>
          <w:u w:val="single"/>
        </w:rPr>
        <w:t>.</w:t>
      </w:r>
    </w:p>
    <w:p w14:paraId="7D9B21E5" w14:textId="77777777" w:rsidR="00AA66D4" w:rsidRPr="007F399D" w:rsidRDefault="00AA66D4" w:rsidP="00AA66D4">
      <w:pPr>
        <w:tabs>
          <w:tab w:val="left" w:pos="5580"/>
        </w:tabs>
        <w:spacing w:after="0" w:line="240" w:lineRule="auto"/>
        <w:rPr>
          <w:rFonts w:cstheme="minorHAnsi"/>
          <w:b/>
        </w:rPr>
      </w:pPr>
    </w:p>
    <w:p w14:paraId="363EAF36" w14:textId="39C6BC31" w:rsidR="00AA66D4" w:rsidRPr="007F399D" w:rsidRDefault="00654A92" w:rsidP="00AA66D4">
      <w:pPr>
        <w:tabs>
          <w:tab w:val="left" w:pos="5580"/>
        </w:tabs>
        <w:rPr>
          <w:rFonts w:cstheme="minorHAnsi"/>
        </w:rPr>
        <w:sectPr w:rsidR="00AA66D4" w:rsidRPr="007F399D" w:rsidSect="007F399D">
          <w:headerReference w:type="default" r:id="rId29"/>
          <w:footerReference w:type="default" r:id="rId30"/>
          <w:endnotePr>
            <w:numFmt w:val="decimal"/>
          </w:endnotePr>
          <w:pgSz w:w="12240" w:h="15840" w:code="1"/>
          <w:pgMar w:top="851" w:right="1440" w:bottom="567" w:left="1440" w:header="720" w:footer="317" w:gutter="0"/>
          <w:paperSrc w:first="1"/>
          <w:pgNumType w:start="1"/>
          <w:cols w:sep="1" w:space="720"/>
          <w:noEndnote/>
        </w:sectPr>
      </w:pPr>
      <w:r w:rsidRPr="007F399D">
        <w:rPr>
          <w:rFonts w:cstheme="minorHAnsi"/>
        </w:rPr>
        <w:t xml:space="preserve">If you have any questions concerning the worksheets or these instructions, contact </w:t>
      </w:r>
      <w:r w:rsidR="004513A8">
        <w:rPr>
          <w:rFonts w:cstheme="minorHAnsi"/>
        </w:rPr>
        <w:t>the CNA NRUF Coordinator</w:t>
      </w:r>
      <w:r w:rsidRPr="007F399D">
        <w:rPr>
          <w:rFonts w:cstheme="minorHAnsi"/>
        </w:rPr>
        <w:t xml:space="preserve"> at</w:t>
      </w:r>
      <w:r w:rsidR="00F0200C">
        <w:rPr>
          <w:rFonts w:cstheme="minorHAnsi"/>
        </w:rPr>
        <w:t xml:space="preserve"> </w:t>
      </w:r>
      <w:hyperlink r:id="rId31" w:history="1">
        <w:r w:rsidR="00F0200C" w:rsidRPr="007F399D">
          <w:rPr>
            <w:rStyle w:val="Hyperlink"/>
            <w:rFonts w:cstheme="minorHAnsi"/>
            <w:b/>
          </w:rPr>
          <w:t>nruf@cnac.ca</w:t>
        </w:r>
      </w:hyperlink>
      <w:r w:rsidR="00AA66D4" w:rsidRPr="007F399D">
        <w:rPr>
          <w:rFonts w:cstheme="minorHAnsi"/>
        </w:rPr>
        <w:t>.</w:t>
      </w:r>
    </w:p>
    <w:p w14:paraId="443189ED" w14:textId="0ED1DC4A" w:rsidR="00AA66D4" w:rsidRPr="00692911" w:rsidRDefault="00AA66D4" w:rsidP="00AA66D4">
      <w:pPr>
        <w:tabs>
          <w:tab w:val="left" w:pos="5580"/>
        </w:tabs>
        <w:spacing w:after="0"/>
        <w:jc w:val="center"/>
        <w:rPr>
          <w:rFonts w:cstheme="minorHAnsi"/>
          <w:b/>
        </w:rPr>
      </w:pPr>
      <w:r w:rsidRPr="00692911">
        <w:rPr>
          <w:rFonts w:cstheme="minorHAnsi"/>
          <w:b/>
        </w:rPr>
        <w:lastRenderedPageBreak/>
        <w:t xml:space="preserve">ANNEX </w:t>
      </w:r>
      <w:r w:rsidR="00DC24CE" w:rsidRPr="00692911">
        <w:rPr>
          <w:rFonts w:cstheme="minorHAnsi"/>
          <w:b/>
        </w:rPr>
        <w:t>B</w:t>
      </w:r>
    </w:p>
    <w:p w14:paraId="3B851D65" w14:textId="3224DBBD" w:rsidR="00AA66D4" w:rsidRPr="00692911" w:rsidRDefault="000D3814" w:rsidP="00AA66D4">
      <w:pPr>
        <w:tabs>
          <w:tab w:val="left" w:pos="5580"/>
        </w:tabs>
        <w:jc w:val="center"/>
        <w:rPr>
          <w:rFonts w:cstheme="minorHAnsi"/>
        </w:rPr>
      </w:pPr>
      <w:r w:rsidRPr="000D3814">
        <w:rPr>
          <w:rFonts w:cstheme="minorHAnsi"/>
          <w:b/>
        </w:rPr>
        <w:t xml:space="preserve">Telephone </w:t>
      </w:r>
      <w:r w:rsidR="0057405F">
        <w:rPr>
          <w:rFonts w:cstheme="minorHAnsi"/>
          <w:b/>
        </w:rPr>
        <w:t>N</w:t>
      </w:r>
      <w:r w:rsidRPr="000D3814">
        <w:rPr>
          <w:rFonts w:cstheme="minorHAnsi"/>
          <w:b/>
        </w:rPr>
        <w:t xml:space="preserve">umber </w:t>
      </w:r>
      <w:r w:rsidR="0057405F">
        <w:rPr>
          <w:rFonts w:cstheme="minorHAnsi"/>
          <w:b/>
        </w:rPr>
        <w:t>U</w:t>
      </w:r>
      <w:r w:rsidRPr="000D3814">
        <w:rPr>
          <w:rFonts w:cstheme="minorHAnsi"/>
          <w:b/>
        </w:rPr>
        <w:t>tilization</w:t>
      </w:r>
      <w:r w:rsidR="0057405F">
        <w:rPr>
          <w:rFonts w:cstheme="minorHAnsi"/>
          <w:b/>
        </w:rPr>
        <w:t xml:space="preserve"> Reporting</w:t>
      </w:r>
    </w:p>
    <w:p w14:paraId="7CC56C6D" w14:textId="77777777" w:rsidR="00AA66D4" w:rsidRPr="00692911" w:rsidRDefault="00AA66D4" w:rsidP="00AA66D4">
      <w:pPr>
        <w:tabs>
          <w:tab w:val="left" w:pos="5580"/>
        </w:tabs>
        <w:spacing w:after="0" w:line="240" w:lineRule="auto"/>
        <w:rPr>
          <w:rFonts w:cstheme="minorHAnsi"/>
        </w:rPr>
      </w:pPr>
    </w:p>
    <w:p w14:paraId="3CDD8F67" w14:textId="0CF3FE4A" w:rsidR="00AA66D4" w:rsidRPr="007F399D" w:rsidRDefault="00AA66D4" w:rsidP="00AA66D4">
      <w:pPr>
        <w:tabs>
          <w:tab w:val="left" w:pos="5580"/>
        </w:tabs>
        <w:spacing w:after="0" w:line="240" w:lineRule="auto"/>
        <w:rPr>
          <w:rFonts w:cstheme="minorHAnsi"/>
        </w:rPr>
      </w:pPr>
      <w:r w:rsidRPr="007F399D">
        <w:rPr>
          <w:rFonts w:cstheme="minorHAnsi"/>
        </w:rPr>
        <w:t xml:space="preserve">These instructions are for the </w:t>
      </w:r>
      <w:r w:rsidR="000A1E0E">
        <w:rPr>
          <w:rFonts w:cstheme="minorHAnsi"/>
        </w:rPr>
        <w:t>January 2026</w:t>
      </w:r>
      <w:r w:rsidR="000A1E0E" w:rsidRPr="007F399D">
        <w:rPr>
          <w:rFonts w:cstheme="minorHAnsi"/>
        </w:rPr>
        <w:t xml:space="preserve"> </w:t>
      </w:r>
      <w:r w:rsidR="0057405F">
        <w:t>Utilization Reporting spreadsheet</w:t>
      </w:r>
      <w:r w:rsidRPr="007F399D">
        <w:rPr>
          <w:rFonts w:cstheme="minorHAnsi"/>
        </w:rPr>
        <w:t>.</w:t>
      </w:r>
    </w:p>
    <w:p w14:paraId="1AD33B5C" w14:textId="77777777" w:rsidR="00AA66D4" w:rsidRPr="007F399D" w:rsidRDefault="00AA66D4" w:rsidP="00AA66D4">
      <w:pPr>
        <w:tabs>
          <w:tab w:val="left" w:pos="5580"/>
        </w:tabs>
        <w:spacing w:after="0" w:line="240" w:lineRule="auto"/>
        <w:rPr>
          <w:rFonts w:cstheme="minorHAnsi"/>
        </w:rPr>
      </w:pPr>
    </w:p>
    <w:p w14:paraId="34990334" w14:textId="410D4104" w:rsidR="00AA66D4" w:rsidRPr="007F399D" w:rsidRDefault="00AA66D4" w:rsidP="00AA66D4">
      <w:pPr>
        <w:tabs>
          <w:tab w:val="left" w:pos="5580"/>
        </w:tabs>
        <w:spacing w:after="0" w:line="240" w:lineRule="auto"/>
        <w:rPr>
          <w:rFonts w:cstheme="minorHAnsi"/>
        </w:rPr>
      </w:pPr>
      <w:r w:rsidRPr="007F399D">
        <w:rPr>
          <w:rFonts w:cstheme="minorHAnsi"/>
        </w:rPr>
        <w:t xml:space="preserve">The term </w:t>
      </w:r>
      <w:r w:rsidR="00E75C6B">
        <w:rPr>
          <w:rFonts w:cstheme="minorHAnsi"/>
        </w:rPr>
        <w:t>Code</w:t>
      </w:r>
      <w:r w:rsidRPr="007F399D">
        <w:rPr>
          <w:rFonts w:cstheme="minorHAnsi"/>
        </w:rPr>
        <w:t xml:space="preserve"> Holder used below refers to the representative of the current or prospective </w:t>
      </w:r>
      <w:r w:rsidR="002B4BFA">
        <w:rPr>
          <w:rFonts w:cstheme="minorHAnsi"/>
        </w:rPr>
        <w:t>Code</w:t>
      </w:r>
      <w:r w:rsidRPr="007F399D">
        <w:rPr>
          <w:rFonts w:cstheme="minorHAnsi"/>
        </w:rPr>
        <w:t xml:space="preserve"> Holder who submits </w:t>
      </w:r>
      <w:del w:id="29" w:author="David Comrie" w:date="2025-10-21T07:45:00Z" w16du:dateUtc="2025-10-21T11:45:00Z">
        <w:r w:rsidRPr="007F399D">
          <w:rPr>
            <w:rFonts w:cstheme="minorHAnsi"/>
          </w:rPr>
          <w:delText xml:space="preserve">the </w:delText>
        </w:r>
        <w:r w:rsidR="00994144">
          <w:rPr>
            <w:rFonts w:cstheme="minorHAnsi"/>
          </w:rPr>
          <w:delText xml:space="preserve">non-geographic section of </w:delText>
        </w:r>
      </w:del>
      <w:r w:rsidR="00994144">
        <w:rPr>
          <w:rFonts w:cstheme="minorHAnsi"/>
        </w:rPr>
        <w:t xml:space="preserve">the </w:t>
      </w:r>
      <w:r w:rsidR="000A1E0E">
        <w:rPr>
          <w:rFonts w:cstheme="minorHAnsi"/>
        </w:rPr>
        <w:t>January 2026</w:t>
      </w:r>
      <w:r w:rsidR="000A1E0E" w:rsidRPr="007F399D">
        <w:rPr>
          <w:rFonts w:cstheme="minorHAnsi"/>
        </w:rPr>
        <w:t xml:space="preserve"> </w:t>
      </w:r>
      <w:r w:rsidR="002B4BFA">
        <w:t>Utilization Reporting spreadsheet</w:t>
      </w:r>
      <w:r w:rsidRPr="007F399D">
        <w:rPr>
          <w:rFonts w:cstheme="minorHAnsi"/>
        </w:rPr>
        <w:t>.</w:t>
      </w:r>
    </w:p>
    <w:p w14:paraId="6D1CA001" w14:textId="77777777" w:rsidR="00AA66D4" w:rsidRPr="007F399D" w:rsidRDefault="00AA66D4" w:rsidP="00AA66D4">
      <w:pPr>
        <w:tabs>
          <w:tab w:val="left" w:pos="5580"/>
        </w:tabs>
        <w:spacing w:after="0" w:line="240" w:lineRule="auto"/>
        <w:rPr>
          <w:rFonts w:cstheme="minorHAnsi"/>
        </w:rPr>
      </w:pPr>
    </w:p>
    <w:p w14:paraId="253C134E" w14:textId="44592A80" w:rsidR="00AA66D4" w:rsidRPr="007F399D" w:rsidRDefault="00AA66D4" w:rsidP="00AA66D4">
      <w:pPr>
        <w:numPr>
          <w:ilvl w:val="0"/>
          <w:numId w:val="10"/>
        </w:numPr>
        <w:tabs>
          <w:tab w:val="left" w:pos="5580"/>
        </w:tabs>
        <w:spacing w:after="0" w:line="240" w:lineRule="auto"/>
        <w:rPr>
          <w:rFonts w:cstheme="minorHAnsi"/>
        </w:rPr>
      </w:pPr>
      <w:r w:rsidRPr="007F399D">
        <w:rPr>
          <w:rFonts w:cstheme="minorHAnsi"/>
        </w:rPr>
        <w:t xml:space="preserve">If a </w:t>
      </w:r>
      <w:r w:rsidR="00E75C6B">
        <w:rPr>
          <w:rFonts w:cstheme="minorHAnsi"/>
        </w:rPr>
        <w:t>Code</w:t>
      </w:r>
      <w:r w:rsidRPr="007F399D">
        <w:rPr>
          <w:rFonts w:cstheme="minorHAnsi"/>
        </w:rPr>
        <w:t xml:space="preserve"> Holder has more than one Operating Company Number (OCN), a separate worksheet must be completed for each OCN assigned to that </w:t>
      </w:r>
      <w:r w:rsidR="00DC6A07">
        <w:rPr>
          <w:rFonts w:cstheme="minorHAnsi"/>
        </w:rPr>
        <w:t>Code</w:t>
      </w:r>
      <w:r w:rsidRPr="007F399D">
        <w:rPr>
          <w:rFonts w:cstheme="minorHAnsi"/>
        </w:rPr>
        <w:t xml:space="preserve"> Holder.</w:t>
      </w:r>
    </w:p>
    <w:p w14:paraId="0CBD68B6" w14:textId="77777777" w:rsidR="00AA66D4" w:rsidRPr="007F399D" w:rsidRDefault="00AA66D4" w:rsidP="00AA66D4">
      <w:pPr>
        <w:tabs>
          <w:tab w:val="left" w:pos="5580"/>
        </w:tabs>
        <w:spacing w:after="0" w:line="240" w:lineRule="auto"/>
        <w:rPr>
          <w:rFonts w:cstheme="minorHAnsi"/>
        </w:rPr>
      </w:pPr>
    </w:p>
    <w:p w14:paraId="5966CBA2" w14:textId="4F02BCD8" w:rsidR="00AA66D4" w:rsidRPr="007F399D" w:rsidRDefault="00AA66D4" w:rsidP="00AA66D4">
      <w:pPr>
        <w:numPr>
          <w:ilvl w:val="0"/>
          <w:numId w:val="10"/>
        </w:numPr>
        <w:tabs>
          <w:tab w:val="left" w:pos="5580"/>
        </w:tabs>
        <w:spacing w:after="0" w:line="240" w:lineRule="auto"/>
        <w:rPr>
          <w:rFonts w:cstheme="minorHAnsi"/>
        </w:rPr>
      </w:pPr>
      <w:r w:rsidRPr="007F399D">
        <w:rPr>
          <w:rFonts w:cstheme="minorHAnsi"/>
        </w:rPr>
        <w:t xml:space="preserve">Each </w:t>
      </w:r>
      <w:r w:rsidR="00E75C6B">
        <w:rPr>
          <w:rFonts w:cstheme="minorHAnsi"/>
        </w:rPr>
        <w:t>Code</w:t>
      </w:r>
      <w:r w:rsidRPr="007F399D">
        <w:rPr>
          <w:rFonts w:cstheme="minorHAnsi"/>
        </w:rPr>
        <w:t xml:space="preserve"> Holder that holds any assigned </w:t>
      </w:r>
      <w:r w:rsidR="00DC6A07">
        <w:rPr>
          <w:rFonts w:cstheme="minorHAnsi"/>
        </w:rPr>
        <w:t>Codes</w:t>
      </w:r>
      <w:r w:rsidRPr="007F399D">
        <w:rPr>
          <w:rFonts w:cstheme="minorHAnsi"/>
        </w:rPr>
        <w:t xml:space="preserve"> in Geographic NPAs must complete the </w:t>
      </w:r>
      <w:r w:rsidR="00AA79B9">
        <w:t>January 2026</w:t>
      </w:r>
      <w:r w:rsidR="00DC6A07">
        <w:t xml:space="preserve"> Utilization Reporting spreadsheet</w:t>
      </w:r>
      <w:r w:rsidRPr="007F399D">
        <w:rPr>
          <w:rFonts w:cstheme="minorHAnsi"/>
        </w:rPr>
        <w:t>.</w:t>
      </w:r>
    </w:p>
    <w:p w14:paraId="2D1EA85B" w14:textId="77777777" w:rsidR="00F51C07" w:rsidRPr="007F399D" w:rsidRDefault="00F51C07" w:rsidP="00DE03B2">
      <w:pPr>
        <w:tabs>
          <w:tab w:val="left" w:pos="5580"/>
        </w:tabs>
        <w:spacing w:after="0" w:line="240" w:lineRule="auto"/>
        <w:rPr>
          <w:rFonts w:cstheme="minorHAnsi"/>
        </w:rPr>
      </w:pPr>
    </w:p>
    <w:p w14:paraId="187F0EDF" w14:textId="3E49B3D8" w:rsidR="00734CD0" w:rsidRDefault="000B07CD" w:rsidP="00AA66D4">
      <w:pPr>
        <w:numPr>
          <w:ilvl w:val="0"/>
          <w:numId w:val="10"/>
        </w:numPr>
        <w:tabs>
          <w:tab w:val="left" w:pos="5580"/>
        </w:tabs>
        <w:spacing w:after="0" w:line="240" w:lineRule="auto"/>
        <w:rPr>
          <w:rFonts w:cstheme="minorHAnsi"/>
        </w:rPr>
      </w:pPr>
      <w:r>
        <w:rPr>
          <w:rFonts w:cstheme="minorHAnsi"/>
        </w:rPr>
        <w:t>Telephone Numbers (TNs)</w:t>
      </w:r>
      <w:r w:rsidR="009D743C">
        <w:rPr>
          <w:rFonts w:cstheme="minorHAnsi"/>
        </w:rPr>
        <w:t xml:space="preserve"> from </w:t>
      </w:r>
      <w:r w:rsidR="00ED00FE">
        <w:rPr>
          <w:rFonts w:cstheme="minorHAnsi"/>
        </w:rPr>
        <w:t>Codes</w:t>
      </w:r>
      <w:r w:rsidR="00734CD0">
        <w:rPr>
          <w:rFonts w:cstheme="minorHAnsi"/>
        </w:rPr>
        <w:t xml:space="preserve"> that are in the process of being returned to the CNA shall be </w:t>
      </w:r>
      <w:r w:rsidR="00D848E6">
        <w:rPr>
          <w:rFonts w:cstheme="minorHAnsi"/>
        </w:rPr>
        <w:t>included in the “Total TNs”</w:t>
      </w:r>
      <w:r w:rsidR="00734CD0">
        <w:rPr>
          <w:rFonts w:cstheme="minorHAnsi"/>
        </w:rPr>
        <w:t xml:space="preserve"> </w:t>
      </w:r>
      <w:r w:rsidR="00D848E6">
        <w:rPr>
          <w:rFonts w:cstheme="minorHAnsi"/>
        </w:rPr>
        <w:t xml:space="preserve">field </w:t>
      </w:r>
      <w:r w:rsidR="00734CD0">
        <w:rPr>
          <w:rFonts w:cstheme="minorHAnsi"/>
        </w:rPr>
        <w:t xml:space="preserve">until such time as the return has been </w:t>
      </w:r>
      <w:r w:rsidR="00734CD0" w:rsidRPr="00E85FBA">
        <w:rPr>
          <w:rFonts w:cstheme="minorHAnsi"/>
          <w:b/>
          <w:bCs/>
        </w:rPr>
        <w:t xml:space="preserve">confirmed by a completed </w:t>
      </w:r>
      <w:r w:rsidR="00574B64">
        <w:rPr>
          <w:rFonts w:cstheme="minorHAnsi"/>
          <w:b/>
          <w:bCs/>
        </w:rPr>
        <w:t>Part 3</w:t>
      </w:r>
      <w:r w:rsidR="00734CD0" w:rsidRPr="00E85FBA">
        <w:rPr>
          <w:rFonts w:cstheme="minorHAnsi"/>
          <w:b/>
          <w:bCs/>
        </w:rPr>
        <w:t xml:space="preserve"> </w:t>
      </w:r>
      <w:r w:rsidR="00734CD0">
        <w:rPr>
          <w:rFonts w:cstheme="minorHAnsi"/>
          <w:b/>
          <w:bCs/>
        </w:rPr>
        <w:t>C</w:t>
      </w:r>
      <w:r w:rsidR="00734CD0" w:rsidRPr="00E85FBA">
        <w:rPr>
          <w:rFonts w:cstheme="minorHAnsi"/>
          <w:b/>
          <w:bCs/>
        </w:rPr>
        <w:t>onfirmation form</w:t>
      </w:r>
      <w:r w:rsidR="00734CD0">
        <w:rPr>
          <w:rFonts w:cstheme="minorHAnsi"/>
        </w:rPr>
        <w:t xml:space="preserve"> from the CNA indicating the code return process has been completed.</w:t>
      </w:r>
    </w:p>
    <w:p w14:paraId="0510C655" w14:textId="77777777" w:rsidR="00734CD0" w:rsidRDefault="00734CD0" w:rsidP="00132630">
      <w:pPr>
        <w:tabs>
          <w:tab w:val="left" w:pos="5580"/>
        </w:tabs>
        <w:spacing w:after="0" w:line="240" w:lineRule="auto"/>
        <w:ind w:left="720"/>
        <w:rPr>
          <w:rFonts w:cstheme="minorHAnsi"/>
        </w:rPr>
      </w:pPr>
    </w:p>
    <w:p w14:paraId="05B33292" w14:textId="6D66755E" w:rsidR="00AA66D4" w:rsidRDefault="00AA66D4" w:rsidP="00AA66D4">
      <w:pPr>
        <w:numPr>
          <w:ilvl w:val="0"/>
          <w:numId w:val="10"/>
        </w:numPr>
        <w:tabs>
          <w:tab w:val="left" w:pos="5580"/>
        </w:tabs>
        <w:spacing w:after="0" w:line="240" w:lineRule="auto"/>
        <w:rPr>
          <w:rFonts w:cstheme="minorHAnsi"/>
        </w:rPr>
      </w:pPr>
      <w:r w:rsidRPr="007F399D">
        <w:rPr>
          <w:rFonts w:cstheme="minorHAnsi"/>
        </w:rPr>
        <w:t xml:space="preserve">All </w:t>
      </w:r>
      <w:r w:rsidR="000B07CD">
        <w:rPr>
          <w:rFonts w:cstheme="minorHAnsi"/>
        </w:rPr>
        <w:t>TN</w:t>
      </w:r>
      <w:r w:rsidRPr="007F399D">
        <w:rPr>
          <w:rFonts w:cstheme="minorHAnsi"/>
        </w:rPr>
        <w:t xml:space="preserve"> quantities entered on the worksheet should be whole numbers (i.e., 1, 2, 3, etc.)</w:t>
      </w:r>
      <w:r w:rsidR="000B07CD">
        <w:rPr>
          <w:rFonts w:cstheme="minorHAnsi"/>
        </w:rPr>
        <w:t>.</w:t>
      </w:r>
      <w:r w:rsidRPr="007F399D">
        <w:rPr>
          <w:rFonts w:cstheme="minorHAnsi"/>
        </w:rPr>
        <w:t xml:space="preserve"> </w:t>
      </w:r>
      <w:r w:rsidR="00217DD3">
        <w:rPr>
          <w:rFonts w:cstheme="minorHAnsi"/>
        </w:rPr>
        <w:t>Amounts</w:t>
      </w:r>
      <w:r w:rsidRPr="007F399D">
        <w:rPr>
          <w:rFonts w:cstheme="minorHAnsi"/>
        </w:rPr>
        <w:t xml:space="preserve"> should reflect the total quantity of </w:t>
      </w:r>
      <w:r w:rsidR="00217DD3">
        <w:rPr>
          <w:rFonts w:cstheme="minorHAnsi"/>
        </w:rPr>
        <w:t>TNs in each category</w:t>
      </w:r>
      <w:r w:rsidRPr="007F399D">
        <w:rPr>
          <w:rFonts w:cstheme="minorHAnsi"/>
        </w:rPr>
        <w:t xml:space="preserve"> as of </w:t>
      </w:r>
      <w:r w:rsidR="00E720C2">
        <w:rPr>
          <w:rFonts w:cstheme="minorHAnsi"/>
        </w:rPr>
        <w:t xml:space="preserve">1 July </w:t>
      </w:r>
      <w:r w:rsidR="006424F4">
        <w:rPr>
          <w:rFonts w:cstheme="minorHAnsi"/>
        </w:rPr>
        <w:t xml:space="preserve">or </w:t>
      </w:r>
      <w:r w:rsidRPr="007F399D">
        <w:rPr>
          <w:rFonts w:cstheme="minorHAnsi"/>
        </w:rPr>
        <w:t>1 January of each year</w:t>
      </w:r>
      <w:r w:rsidR="006424F4">
        <w:rPr>
          <w:rFonts w:cstheme="minorHAnsi"/>
        </w:rPr>
        <w:t xml:space="preserve"> (as indicated)</w:t>
      </w:r>
      <w:r w:rsidRPr="007F399D">
        <w:rPr>
          <w:rFonts w:cstheme="minorHAnsi"/>
        </w:rPr>
        <w:t>.</w:t>
      </w:r>
    </w:p>
    <w:p w14:paraId="6D2EA0A0" w14:textId="77777777" w:rsidR="00C06BE8" w:rsidRDefault="00C06BE8" w:rsidP="00C06BE8">
      <w:pPr>
        <w:pStyle w:val="ListParagraph"/>
        <w:rPr>
          <w:rFonts w:cstheme="minorHAnsi"/>
        </w:rPr>
      </w:pPr>
    </w:p>
    <w:p w14:paraId="48A7ECA7" w14:textId="29D55AC1" w:rsidR="00C06BE8" w:rsidRPr="007507D9" w:rsidRDefault="007507D9" w:rsidP="00AA66D4">
      <w:pPr>
        <w:numPr>
          <w:ilvl w:val="0"/>
          <w:numId w:val="10"/>
        </w:numPr>
        <w:tabs>
          <w:tab w:val="left" w:pos="5580"/>
        </w:tabs>
        <w:spacing w:after="0" w:line="240" w:lineRule="auto"/>
        <w:rPr>
          <w:rFonts w:cstheme="minorHAnsi"/>
        </w:rPr>
      </w:pPr>
      <w:r>
        <w:rPr>
          <w:rFonts w:cstheme="minorHAnsi"/>
        </w:rPr>
        <w:t>The fields on</w:t>
      </w:r>
      <w:r w:rsidR="00C06BE8">
        <w:rPr>
          <w:rFonts w:cstheme="minorHAnsi"/>
        </w:rPr>
        <w:t xml:space="preserve"> the </w:t>
      </w:r>
      <w:r w:rsidR="00745B41">
        <w:rPr>
          <w:rFonts w:cstheme="minorHAnsi"/>
        </w:rPr>
        <w:t>January 2026</w:t>
      </w:r>
      <w:r w:rsidR="00745B41" w:rsidRPr="007F399D">
        <w:rPr>
          <w:rFonts w:cstheme="minorHAnsi"/>
        </w:rPr>
        <w:t xml:space="preserve"> </w:t>
      </w:r>
      <w:r w:rsidR="00C06BE8">
        <w:t>Utilization Reporting spreadsheet</w:t>
      </w:r>
      <w:r>
        <w:t xml:space="preserve"> are based on the following:</w:t>
      </w:r>
    </w:p>
    <w:p w14:paraId="0501E33E" w14:textId="77777777" w:rsidR="007507D9" w:rsidRDefault="007507D9" w:rsidP="007507D9">
      <w:pPr>
        <w:pStyle w:val="ListParagraph"/>
        <w:rPr>
          <w:rFonts w:cstheme="minorHAnsi"/>
        </w:rPr>
      </w:pPr>
    </w:p>
    <w:p w14:paraId="743A02B3" w14:textId="77777777" w:rsidR="00282682" w:rsidRPr="004E76C4" w:rsidRDefault="00282682" w:rsidP="00282682">
      <w:pPr>
        <w:pStyle w:val="ListParagraph"/>
        <w:numPr>
          <w:ilvl w:val="1"/>
          <w:numId w:val="10"/>
        </w:numPr>
        <w:spacing w:after="0" w:line="240" w:lineRule="auto"/>
        <w:rPr>
          <w:rFonts w:cstheme="minorHAnsi"/>
        </w:rPr>
      </w:pPr>
      <w:r w:rsidRPr="004E76C4">
        <w:rPr>
          <w:rFonts w:cstheme="minorHAnsi"/>
        </w:rPr>
        <w:t>“</w:t>
      </w:r>
      <w:r w:rsidRPr="00282682">
        <w:rPr>
          <w:rFonts w:cstheme="minorHAnsi"/>
          <w:b/>
          <w:bCs/>
        </w:rPr>
        <w:t>Assigned TNs</w:t>
      </w:r>
      <w:r w:rsidRPr="004E76C4">
        <w:rPr>
          <w:rFonts w:cstheme="minorHAnsi"/>
        </w:rPr>
        <w:t>” are defined as numbers working in the Public Switched Telephone Network under an agreement such as a contract or tariff at the request of specific End Users or customers for their use, or numbers not yet working but having a customer service order pending. Assigned TNs also include numbers ported out for the purposes of transferring the service to another service provider. If the carrier has provided numbering resources to another carrier or non-carrier and has received utilization information in the format prescribed from the receiving carrier or non-carrier, the received TNs that are reported as assigned to End Users are included.</w:t>
      </w:r>
    </w:p>
    <w:p w14:paraId="70868E6D" w14:textId="77777777" w:rsidR="00282682" w:rsidRPr="004E76C4" w:rsidRDefault="00282682" w:rsidP="00282682">
      <w:pPr>
        <w:pStyle w:val="ListParagraph"/>
        <w:numPr>
          <w:ilvl w:val="1"/>
          <w:numId w:val="10"/>
        </w:numPr>
        <w:spacing w:after="0" w:line="240" w:lineRule="auto"/>
        <w:rPr>
          <w:rFonts w:cstheme="minorHAnsi"/>
        </w:rPr>
      </w:pPr>
      <w:r w:rsidRPr="004E76C4">
        <w:rPr>
          <w:rFonts w:cstheme="minorHAnsi"/>
        </w:rPr>
        <w:t>“</w:t>
      </w:r>
      <w:r w:rsidRPr="00282682">
        <w:rPr>
          <w:rFonts w:cstheme="minorHAnsi"/>
          <w:b/>
          <w:bCs/>
        </w:rPr>
        <w:t>Total TNs</w:t>
      </w:r>
      <w:r w:rsidRPr="004E76C4">
        <w:rPr>
          <w:rFonts w:cstheme="minorHAnsi"/>
        </w:rPr>
        <w:t xml:space="preserve">” are the total quantity of TNs assigned to the service provider by the CNA in the Exchange Area. </w:t>
      </w:r>
    </w:p>
    <w:p w14:paraId="7512E01C" w14:textId="77777777" w:rsidR="00282682" w:rsidRPr="004E76C4" w:rsidRDefault="00282682" w:rsidP="00282682">
      <w:pPr>
        <w:pStyle w:val="ListParagraph"/>
        <w:numPr>
          <w:ilvl w:val="1"/>
          <w:numId w:val="10"/>
        </w:numPr>
        <w:spacing w:after="0" w:line="240" w:lineRule="auto"/>
        <w:rPr>
          <w:rFonts w:cstheme="minorHAnsi"/>
        </w:rPr>
      </w:pPr>
      <w:r w:rsidRPr="004E76C4">
        <w:rPr>
          <w:rFonts w:cstheme="minorHAnsi"/>
        </w:rPr>
        <w:t>“</w:t>
      </w:r>
      <w:r w:rsidRPr="00282682">
        <w:rPr>
          <w:rFonts w:cstheme="minorHAnsi"/>
          <w:b/>
          <w:bCs/>
        </w:rPr>
        <w:t>End User</w:t>
      </w:r>
      <w:r w:rsidRPr="004E76C4">
        <w:rPr>
          <w:rFonts w:cstheme="minorHAnsi"/>
        </w:rPr>
        <w:t>” is defined as a residential, business, institutional, or government entity that subscribes to a service, uses that service for its own purposes, and does not resell such services to other entities.</w:t>
      </w:r>
    </w:p>
    <w:p w14:paraId="702C7D64" w14:textId="77777777" w:rsidR="00282682" w:rsidRPr="004E76C4" w:rsidRDefault="00282682" w:rsidP="00282682">
      <w:pPr>
        <w:pStyle w:val="ListParagraph"/>
        <w:numPr>
          <w:ilvl w:val="1"/>
          <w:numId w:val="10"/>
        </w:numPr>
        <w:spacing w:after="0" w:line="240" w:lineRule="auto"/>
        <w:rPr>
          <w:rFonts w:cstheme="minorHAnsi"/>
        </w:rPr>
      </w:pPr>
      <w:r w:rsidRPr="004E76C4">
        <w:rPr>
          <w:rFonts w:cstheme="minorHAnsi"/>
        </w:rPr>
        <w:t>“</w:t>
      </w:r>
      <w:r w:rsidRPr="00282682">
        <w:rPr>
          <w:rFonts w:cstheme="minorHAnsi"/>
          <w:b/>
          <w:bCs/>
        </w:rPr>
        <w:t>Non-carrier</w:t>
      </w:r>
      <w:r w:rsidRPr="004E76C4">
        <w:rPr>
          <w:rFonts w:cstheme="minorHAnsi"/>
        </w:rPr>
        <w:t xml:space="preserve">” is defined as an entity that receives TNs and is not an End User or a carrier. </w:t>
      </w:r>
    </w:p>
    <w:p w14:paraId="75D362D4" w14:textId="06032475" w:rsidR="00282682" w:rsidRPr="004E76C4" w:rsidRDefault="00282682" w:rsidP="00282682">
      <w:pPr>
        <w:pStyle w:val="ListParagraph"/>
        <w:numPr>
          <w:ilvl w:val="1"/>
          <w:numId w:val="10"/>
        </w:numPr>
        <w:spacing w:after="0" w:line="240" w:lineRule="auto"/>
        <w:rPr>
          <w:rFonts w:cstheme="minorHAnsi"/>
        </w:rPr>
      </w:pPr>
      <w:r w:rsidRPr="004E76C4">
        <w:rPr>
          <w:rFonts w:cstheme="minorHAnsi"/>
        </w:rPr>
        <w:t>“</w:t>
      </w:r>
      <w:del w:id="30" w:author="David Comrie" w:date="2025-10-20T06:02:00Z" w16du:dateUtc="2025-10-20T10:02:00Z">
        <w:r w:rsidRPr="00282682" w:rsidDel="00FF20DC">
          <w:rPr>
            <w:rFonts w:cstheme="minorHAnsi"/>
            <w:b/>
            <w:bCs/>
          </w:rPr>
          <w:delText>Unassigned/Unreported Resold TNs</w:delText>
        </w:r>
      </w:del>
      <w:ins w:id="31" w:author="David Comrie" w:date="2025-10-20T06:02:00Z" w16du:dateUtc="2025-10-20T10:02:00Z">
        <w:r w:rsidR="00FF20DC">
          <w:rPr>
            <w:rFonts w:cstheme="minorHAnsi"/>
            <w:b/>
            <w:bCs/>
          </w:rPr>
          <w:t>Intermediate TNs</w:t>
        </w:r>
      </w:ins>
      <w:r w:rsidRPr="004E76C4">
        <w:rPr>
          <w:rFonts w:cstheme="minorHAnsi"/>
        </w:rPr>
        <w:t>” (</w:t>
      </w:r>
      <w:proofErr w:type="gramStart"/>
      <w:r w:rsidRPr="004E76C4">
        <w:rPr>
          <w:rFonts w:cstheme="minorHAnsi"/>
        </w:rPr>
        <w:t>similar to</w:t>
      </w:r>
      <w:proofErr w:type="gramEnd"/>
      <w:r w:rsidRPr="004E76C4">
        <w:rPr>
          <w:rFonts w:cstheme="minorHAnsi"/>
        </w:rPr>
        <w:t xml:space="preserve"> “Intermediate TNs” in the US) are defined as numbers that are made available for use by another carrier or non-carrier, where:</w:t>
      </w:r>
    </w:p>
    <w:p w14:paraId="498368CF" w14:textId="77777777" w:rsidR="00282682" w:rsidRPr="004E76C4" w:rsidRDefault="00282682" w:rsidP="00282682">
      <w:pPr>
        <w:numPr>
          <w:ilvl w:val="2"/>
          <w:numId w:val="10"/>
        </w:numPr>
        <w:spacing w:after="0" w:line="240" w:lineRule="auto"/>
        <w:rPr>
          <w:rFonts w:cstheme="minorHAnsi"/>
          <w:lang w:val="en-US"/>
        </w:rPr>
      </w:pPr>
      <w:r w:rsidRPr="004E76C4">
        <w:rPr>
          <w:rFonts w:cstheme="minorHAnsi"/>
          <w:lang w:val="en-US"/>
        </w:rPr>
        <w:lastRenderedPageBreak/>
        <w:t>the carrier providing the numbering resources has not obtained utilization information in the format prescribed from the receiving carrier or non-carrier, in which case all TNs made available to the receiving carrier or non-carrier are included; or</w:t>
      </w:r>
    </w:p>
    <w:p w14:paraId="5158A889" w14:textId="77777777" w:rsidR="00282682" w:rsidRPr="004E76C4" w:rsidRDefault="00282682" w:rsidP="00282682">
      <w:pPr>
        <w:numPr>
          <w:ilvl w:val="2"/>
          <w:numId w:val="10"/>
        </w:numPr>
        <w:spacing w:after="0" w:line="240" w:lineRule="auto"/>
        <w:rPr>
          <w:rFonts w:cstheme="minorHAnsi"/>
          <w:lang w:val="en-US"/>
        </w:rPr>
      </w:pPr>
      <w:proofErr w:type="gramStart"/>
      <w:r w:rsidRPr="004E76C4">
        <w:rPr>
          <w:rFonts w:cstheme="minorHAnsi"/>
          <w:lang w:val="en-US"/>
        </w:rPr>
        <w:t>the</w:t>
      </w:r>
      <w:proofErr w:type="gramEnd"/>
      <w:r w:rsidRPr="004E76C4">
        <w:rPr>
          <w:rFonts w:cstheme="minorHAnsi"/>
          <w:lang w:val="en-US"/>
        </w:rPr>
        <w:t xml:space="preserve"> carrier providing the numbering resources has obtained utilization information in the format prescribed from the receiving carrier or non-carrier, in which case the received TNs that are reported as not assigned to End Users are included.</w:t>
      </w:r>
    </w:p>
    <w:p w14:paraId="17B85B8B" w14:textId="77777777" w:rsidR="00282682" w:rsidRPr="004E76C4" w:rsidRDefault="00282682" w:rsidP="00282682">
      <w:pPr>
        <w:pStyle w:val="ListParagraph"/>
        <w:numPr>
          <w:ilvl w:val="1"/>
          <w:numId w:val="10"/>
        </w:numPr>
        <w:spacing w:after="0" w:line="240" w:lineRule="auto"/>
        <w:rPr>
          <w:rFonts w:cstheme="minorHAnsi"/>
        </w:rPr>
      </w:pPr>
      <w:r w:rsidRPr="004E76C4">
        <w:rPr>
          <w:rFonts w:cstheme="minorHAnsi"/>
        </w:rPr>
        <w:t>“</w:t>
      </w:r>
      <w:r w:rsidRPr="00282682">
        <w:rPr>
          <w:rFonts w:cstheme="minorHAnsi"/>
          <w:b/>
          <w:bCs/>
        </w:rPr>
        <w:t>Aging TN</w:t>
      </w:r>
      <w:r w:rsidRPr="004E76C4">
        <w:rPr>
          <w:rFonts w:cstheme="minorHAnsi"/>
        </w:rPr>
        <w:t xml:space="preserve">” is a Disconnected TN temporarily unavailable for re-assignment to another customer for a specified </w:t>
      </w:r>
      <w:proofErr w:type="gramStart"/>
      <w:r w:rsidRPr="004E76C4">
        <w:rPr>
          <w:rFonts w:cstheme="minorHAnsi"/>
        </w:rPr>
        <w:t>period of time</w:t>
      </w:r>
      <w:proofErr w:type="gramEnd"/>
      <w:r w:rsidRPr="004E76C4">
        <w:rPr>
          <w:rFonts w:cstheme="minorHAnsi"/>
        </w:rPr>
        <w:t xml:space="preserve"> as further specified in Appendix F of the </w:t>
      </w:r>
      <w:r w:rsidRPr="004E76C4">
        <w:rPr>
          <w:rFonts w:cstheme="minorHAnsi"/>
          <w:i/>
          <w:iCs/>
        </w:rPr>
        <w:t>Central Office Code (NXX) Assignment Guideline</w:t>
      </w:r>
      <w:r w:rsidRPr="004E76C4">
        <w:rPr>
          <w:rFonts w:cstheme="minorHAnsi"/>
        </w:rPr>
        <w:t xml:space="preserve">. </w:t>
      </w:r>
    </w:p>
    <w:p w14:paraId="169C92DB" w14:textId="77777777" w:rsidR="00282682" w:rsidRPr="004E76C4" w:rsidRDefault="00282682" w:rsidP="00282682">
      <w:pPr>
        <w:pStyle w:val="ListParagraph"/>
        <w:numPr>
          <w:ilvl w:val="1"/>
          <w:numId w:val="10"/>
        </w:numPr>
        <w:spacing w:after="0" w:line="240" w:lineRule="auto"/>
        <w:rPr>
          <w:rFonts w:cstheme="minorHAnsi"/>
        </w:rPr>
      </w:pPr>
      <w:r w:rsidRPr="004E76C4">
        <w:rPr>
          <w:rFonts w:cstheme="minorHAnsi"/>
        </w:rPr>
        <w:t>“</w:t>
      </w:r>
      <w:r w:rsidRPr="00282682">
        <w:rPr>
          <w:rFonts w:cstheme="minorHAnsi"/>
          <w:b/>
          <w:bCs/>
        </w:rPr>
        <w:t>Reserved TN</w:t>
      </w:r>
      <w:r w:rsidRPr="004E76C4">
        <w:rPr>
          <w:rFonts w:cstheme="minorHAnsi"/>
        </w:rPr>
        <w:t>” is a non-working number which has been allocated to a specific customer.</w:t>
      </w:r>
    </w:p>
    <w:p w14:paraId="0FBA873F" w14:textId="77777777" w:rsidR="00282682" w:rsidRPr="004E76C4" w:rsidRDefault="00282682" w:rsidP="00282682">
      <w:pPr>
        <w:pStyle w:val="ListParagraph"/>
        <w:numPr>
          <w:ilvl w:val="1"/>
          <w:numId w:val="10"/>
        </w:numPr>
        <w:spacing w:after="0" w:line="240" w:lineRule="auto"/>
        <w:rPr>
          <w:rFonts w:cstheme="minorHAnsi"/>
        </w:rPr>
      </w:pPr>
      <w:r w:rsidRPr="004E76C4">
        <w:rPr>
          <w:rFonts w:cstheme="minorHAnsi"/>
        </w:rPr>
        <w:t>“</w:t>
      </w:r>
      <w:r w:rsidRPr="00282682">
        <w:rPr>
          <w:rFonts w:cstheme="minorHAnsi"/>
          <w:b/>
          <w:bCs/>
        </w:rPr>
        <w:t>Admin TN</w:t>
      </w:r>
      <w:r w:rsidRPr="004E76C4">
        <w:rPr>
          <w:rFonts w:cstheme="minorHAnsi"/>
        </w:rPr>
        <w:t>” is a TN that has been set aside for internal administrative purposes.</w:t>
      </w:r>
    </w:p>
    <w:p w14:paraId="46A7BEBD" w14:textId="77777777" w:rsidR="00AA66D4" w:rsidRPr="00282682" w:rsidRDefault="00AA66D4" w:rsidP="00282682">
      <w:pPr>
        <w:tabs>
          <w:tab w:val="left" w:pos="5580"/>
        </w:tabs>
        <w:spacing w:after="0" w:line="240" w:lineRule="auto"/>
        <w:ind w:left="720"/>
        <w:rPr>
          <w:rFonts w:cstheme="minorHAnsi"/>
        </w:rPr>
      </w:pPr>
    </w:p>
    <w:p w14:paraId="2C4D3F3D" w14:textId="414D3782" w:rsidR="00AA66D4" w:rsidRDefault="00AA66D4" w:rsidP="00AA66D4">
      <w:pPr>
        <w:numPr>
          <w:ilvl w:val="0"/>
          <w:numId w:val="10"/>
        </w:numPr>
        <w:tabs>
          <w:tab w:val="left" w:pos="5580"/>
        </w:tabs>
        <w:spacing w:after="0" w:line="240" w:lineRule="auto"/>
        <w:rPr>
          <w:rFonts w:cstheme="minorHAnsi"/>
        </w:rPr>
      </w:pPr>
      <w:r w:rsidRPr="007F399D">
        <w:rPr>
          <w:rFonts w:cstheme="minorHAnsi"/>
        </w:rPr>
        <w:t>The Code Holder need only submit a written explanation concerning the input if it will assist the CNA in the assessment of the data.</w:t>
      </w:r>
    </w:p>
    <w:p w14:paraId="76782AFF" w14:textId="77777777" w:rsidR="0019508D" w:rsidRDefault="0019508D" w:rsidP="004B47C3">
      <w:pPr>
        <w:tabs>
          <w:tab w:val="left" w:pos="5580"/>
        </w:tabs>
        <w:spacing w:after="0" w:line="240" w:lineRule="auto"/>
        <w:ind w:left="720"/>
        <w:rPr>
          <w:rFonts w:cstheme="minorHAnsi"/>
        </w:rPr>
      </w:pPr>
    </w:p>
    <w:p w14:paraId="451C041E" w14:textId="284E9CA0" w:rsidR="0019508D" w:rsidRPr="007F399D" w:rsidRDefault="00113A3B" w:rsidP="00AA66D4">
      <w:pPr>
        <w:numPr>
          <w:ilvl w:val="0"/>
          <w:numId w:val="10"/>
        </w:numPr>
        <w:tabs>
          <w:tab w:val="left" w:pos="5580"/>
        </w:tabs>
        <w:spacing w:after="0" w:line="240" w:lineRule="auto"/>
        <w:rPr>
          <w:rFonts w:cstheme="minorHAnsi"/>
        </w:rPr>
      </w:pPr>
      <w:r w:rsidRPr="004B47C3">
        <w:rPr>
          <w:rFonts w:cstheme="minorHAnsi"/>
        </w:rPr>
        <w:t xml:space="preserve">Thousands-Block Pooling </w:t>
      </w:r>
      <w:r>
        <w:rPr>
          <w:rFonts w:cstheme="minorHAnsi"/>
        </w:rPr>
        <w:t xml:space="preserve">(TBP) </w:t>
      </w:r>
      <w:r w:rsidRPr="004B47C3">
        <w:rPr>
          <w:rFonts w:cstheme="minorHAnsi"/>
        </w:rPr>
        <w:t xml:space="preserve">Production </w:t>
      </w:r>
      <w:r>
        <w:rPr>
          <w:rFonts w:cstheme="minorHAnsi"/>
        </w:rPr>
        <w:t>T</w:t>
      </w:r>
      <w:r w:rsidRPr="004B47C3">
        <w:rPr>
          <w:rFonts w:cstheme="minorHAnsi"/>
        </w:rPr>
        <w:t xml:space="preserve">esting CO Codes and </w:t>
      </w:r>
      <w:proofErr w:type="gramStart"/>
      <w:r w:rsidRPr="004B47C3">
        <w:rPr>
          <w:rFonts w:cstheme="minorHAnsi"/>
        </w:rPr>
        <w:t>Thousands</w:t>
      </w:r>
      <w:proofErr w:type="gramEnd"/>
      <w:r w:rsidRPr="004B47C3">
        <w:rPr>
          <w:rFonts w:cstheme="minorHAnsi"/>
        </w:rPr>
        <w:t xml:space="preserve"> Blocks assigned </w:t>
      </w:r>
      <w:r>
        <w:rPr>
          <w:rFonts w:cstheme="minorHAnsi"/>
        </w:rPr>
        <w:t xml:space="preserve">to facilitate industry TBP readiness </w:t>
      </w:r>
      <w:r w:rsidRPr="004B47C3">
        <w:rPr>
          <w:rFonts w:cstheme="minorHAnsi"/>
        </w:rPr>
        <w:t xml:space="preserve">shall not be included in submitted </w:t>
      </w:r>
      <w:r>
        <w:rPr>
          <w:rFonts w:cstheme="minorHAnsi"/>
        </w:rPr>
        <w:t>utilization</w:t>
      </w:r>
      <w:r w:rsidRPr="004B47C3">
        <w:rPr>
          <w:rFonts w:cstheme="minorHAnsi"/>
        </w:rPr>
        <w:t xml:space="preserve"> data.</w:t>
      </w:r>
    </w:p>
    <w:p w14:paraId="2A7FD430" w14:textId="77777777" w:rsidR="00AA66D4" w:rsidRPr="007F399D" w:rsidRDefault="00AA66D4" w:rsidP="00AA66D4">
      <w:pPr>
        <w:tabs>
          <w:tab w:val="left" w:pos="5580"/>
        </w:tabs>
        <w:spacing w:after="0" w:line="240" w:lineRule="auto"/>
        <w:rPr>
          <w:rFonts w:cstheme="minorHAnsi"/>
        </w:rPr>
      </w:pPr>
    </w:p>
    <w:p w14:paraId="04FC04CA" w14:textId="4692B2F7" w:rsidR="00AA66D4" w:rsidRPr="007F399D" w:rsidRDefault="00AA66D4" w:rsidP="00AA66D4">
      <w:pPr>
        <w:tabs>
          <w:tab w:val="left" w:pos="5580"/>
        </w:tabs>
        <w:spacing w:after="0" w:line="240" w:lineRule="auto"/>
        <w:rPr>
          <w:rFonts w:cstheme="minorHAnsi"/>
          <w:b/>
        </w:rPr>
      </w:pPr>
      <w:r w:rsidRPr="007F399D">
        <w:rPr>
          <w:rFonts w:cstheme="minorHAnsi"/>
        </w:rPr>
        <w:t xml:space="preserve">Code Holders are requested to submit the </w:t>
      </w:r>
      <w:r w:rsidR="00745B41">
        <w:rPr>
          <w:rFonts w:cstheme="minorHAnsi"/>
        </w:rPr>
        <w:t>January 2026</w:t>
      </w:r>
      <w:r w:rsidR="00745B41" w:rsidRPr="007F399D">
        <w:rPr>
          <w:rFonts w:cstheme="minorHAnsi"/>
        </w:rPr>
        <w:t xml:space="preserve"> </w:t>
      </w:r>
      <w:r w:rsidR="00A47E6A">
        <w:t xml:space="preserve">Utilization Reporting spreadsheet </w:t>
      </w:r>
      <w:r w:rsidRPr="007F399D">
        <w:rPr>
          <w:rFonts w:cstheme="minorHAnsi"/>
        </w:rPr>
        <w:t xml:space="preserve">to the CNA </w:t>
      </w:r>
      <w:r w:rsidRPr="007F399D">
        <w:rPr>
          <w:rFonts w:cstheme="minorHAnsi"/>
          <w:b/>
        </w:rPr>
        <w:t>as soon as it is completed</w:t>
      </w:r>
      <w:r w:rsidRPr="007F399D">
        <w:rPr>
          <w:rFonts w:cstheme="minorHAnsi"/>
        </w:rPr>
        <w:t xml:space="preserve"> rather than waiting for the deadline. Code Holders must complete the worksheet and submit it to the CNA no later than </w:t>
      </w:r>
      <w:r w:rsidR="00745B41">
        <w:rPr>
          <w:rFonts w:cstheme="minorHAnsi"/>
          <w:b/>
          <w:color w:val="FF0000"/>
        </w:rPr>
        <w:t>30 January 2026</w:t>
      </w:r>
      <w:r w:rsidR="00E16B92">
        <w:rPr>
          <w:rFonts w:cstheme="minorHAnsi"/>
        </w:rPr>
        <w:t xml:space="preserve"> </w:t>
      </w:r>
      <w:r w:rsidR="0081190C" w:rsidRPr="0081190C">
        <w:rPr>
          <w:rFonts w:cstheme="minorHAnsi"/>
          <w:bCs/>
        </w:rPr>
        <w:t>at</w:t>
      </w:r>
      <w:r w:rsidRPr="0081190C">
        <w:rPr>
          <w:rFonts w:cstheme="minorHAnsi"/>
          <w:bCs/>
        </w:rPr>
        <w:t xml:space="preserve"> </w:t>
      </w:r>
      <w:hyperlink r:id="rId32" w:history="1">
        <w:r w:rsidRPr="007F399D">
          <w:rPr>
            <w:rStyle w:val="Hyperlink"/>
            <w:rFonts w:cstheme="minorHAnsi"/>
            <w:b/>
          </w:rPr>
          <w:t>nruf@cnac.ca</w:t>
        </w:r>
      </w:hyperlink>
      <w:r w:rsidR="0081190C">
        <w:t xml:space="preserve"> </w:t>
      </w:r>
      <w:r w:rsidR="0081190C" w:rsidRPr="002279F4">
        <w:rPr>
          <w:rFonts w:cstheme="minorHAnsi"/>
        </w:rPr>
        <w:t xml:space="preserve">or via the CNA </w:t>
      </w:r>
      <w:r w:rsidR="0081190C">
        <w:rPr>
          <w:rFonts w:cstheme="minorHAnsi"/>
        </w:rPr>
        <w:t>S</w:t>
      </w:r>
      <w:r w:rsidR="0081190C" w:rsidRPr="002279F4">
        <w:rPr>
          <w:rFonts w:cstheme="minorHAnsi"/>
        </w:rPr>
        <w:t xml:space="preserve">ecure </w:t>
      </w:r>
      <w:r w:rsidR="0081190C">
        <w:rPr>
          <w:rFonts w:cstheme="minorHAnsi"/>
        </w:rPr>
        <w:t>P</w:t>
      </w:r>
      <w:r w:rsidR="0081190C" w:rsidRPr="002279F4">
        <w:rPr>
          <w:rFonts w:cstheme="minorHAnsi"/>
        </w:rPr>
        <w:t xml:space="preserve">ortal </w:t>
      </w:r>
      <w:r w:rsidR="0081190C">
        <w:rPr>
          <w:rFonts w:cstheme="minorHAnsi"/>
        </w:rPr>
        <w:t xml:space="preserve">(if you have an account) </w:t>
      </w:r>
      <w:r w:rsidR="0081190C" w:rsidRPr="002279F4">
        <w:rPr>
          <w:rFonts w:cstheme="minorHAnsi"/>
        </w:rPr>
        <w:t>at</w:t>
      </w:r>
      <w:r w:rsidR="0081190C" w:rsidRPr="002279F4">
        <w:rPr>
          <w:rFonts w:cstheme="minorHAnsi"/>
          <w:u w:val="single"/>
        </w:rPr>
        <w:t xml:space="preserve"> </w:t>
      </w:r>
      <w:hyperlink r:id="rId33" w:tgtFrame="_blank" w:tooltip="https://portal.cna-services.ca/" w:history="1">
        <w:r w:rsidR="0081190C" w:rsidRPr="0081190C">
          <w:rPr>
            <w:rStyle w:val="Hyperlink"/>
            <w:rFonts w:cstheme="minorHAnsi"/>
            <w:b/>
            <w:bCs/>
          </w:rPr>
          <w:t>https://portal.cna-services.ca</w:t>
        </w:r>
      </w:hyperlink>
      <w:r w:rsidRPr="007F399D">
        <w:rPr>
          <w:rFonts w:cstheme="minorHAnsi"/>
          <w:b/>
        </w:rPr>
        <w:t xml:space="preserve">. </w:t>
      </w:r>
    </w:p>
    <w:p w14:paraId="53507A92" w14:textId="77777777" w:rsidR="00AA66D4" w:rsidRPr="007F399D" w:rsidRDefault="00AA66D4" w:rsidP="00AA66D4">
      <w:pPr>
        <w:tabs>
          <w:tab w:val="left" w:pos="5580"/>
        </w:tabs>
        <w:spacing w:after="0" w:line="240" w:lineRule="auto"/>
        <w:rPr>
          <w:rFonts w:cstheme="minorHAnsi"/>
          <w:b/>
        </w:rPr>
      </w:pPr>
    </w:p>
    <w:p w14:paraId="57F94A8B" w14:textId="1B554387" w:rsidR="00796807" w:rsidRPr="00AA4D5C" w:rsidRDefault="00FF7D7A" w:rsidP="005D31AA">
      <w:r w:rsidRPr="007F399D">
        <w:rPr>
          <w:rFonts w:cstheme="minorHAnsi"/>
        </w:rPr>
        <w:t xml:space="preserve">If you have any questions concerning the worksheets or these instructions, contact </w:t>
      </w:r>
      <w:r w:rsidR="007830EC">
        <w:rPr>
          <w:rFonts w:cstheme="minorHAnsi"/>
        </w:rPr>
        <w:t>the CNA NRUF Coordinator</w:t>
      </w:r>
      <w:r w:rsidRPr="007F399D">
        <w:rPr>
          <w:rFonts w:cstheme="minorHAnsi"/>
        </w:rPr>
        <w:t xml:space="preserve"> at </w:t>
      </w:r>
      <w:hyperlink r:id="rId34" w:history="1">
        <w:r w:rsidR="007830EC" w:rsidRPr="007F399D">
          <w:rPr>
            <w:rStyle w:val="Hyperlink"/>
            <w:rFonts w:cstheme="minorHAnsi"/>
            <w:b/>
          </w:rPr>
          <w:t>nruf@cnac.ca</w:t>
        </w:r>
      </w:hyperlink>
      <w:r w:rsidR="00A47E6A">
        <w:t>.</w:t>
      </w:r>
    </w:p>
    <w:sectPr w:rsidR="00796807" w:rsidRPr="00AA4D5C" w:rsidSect="00012507">
      <w:headerReference w:type="default" r:id="rId35"/>
      <w:footerReference w:type="default" r:id="rId36"/>
      <w:pgSz w:w="12240" w:h="15840"/>
      <w:pgMar w:top="1440" w:right="1800" w:bottom="1440" w:left="180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5" w:author="Fiona Clegg" w:date="2025-10-21T00:26:00Z" w:initials="FC">
    <w:p w14:paraId="413E9044" w14:textId="77777777" w:rsidR="00DA5F05" w:rsidRDefault="00DA5F05" w:rsidP="00DA5F05">
      <w:pPr>
        <w:pStyle w:val="CommentText"/>
      </w:pPr>
      <w:r>
        <w:rPr>
          <w:rStyle w:val="CommentReference"/>
        </w:rPr>
        <w:annotationRef/>
      </w:r>
      <w:r>
        <w:t>Is this marked in our Milestones calendar?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13E904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D3BDD0F" w16cex:dateUtc="2025-10-21T04: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13E9044" w16cid:durableId="0D3BDD0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801F55" w14:textId="77777777" w:rsidR="00361E7B" w:rsidRDefault="00361E7B" w:rsidP="00D8000B">
      <w:pPr>
        <w:spacing w:after="0" w:line="240" w:lineRule="auto"/>
      </w:pPr>
      <w:r>
        <w:separator/>
      </w:r>
    </w:p>
  </w:endnote>
  <w:endnote w:type="continuationSeparator" w:id="0">
    <w:p w14:paraId="1803A01B" w14:textId="77777777" w:rsidR="00361E7B" w:rsidRDefault="00361E7B" w:rsidP="00D8000B">
      <w:pPr>
        <w:spacing w:after="0" w:line="240" w:lineRule="auto"/>
      </w:pPr>
      <w:r>
        <w:continuationSeparator/>
      </w:r>
    </w:p>
  </w:endnote>
  <w:endnote w:type="continuationNotice" w:id="1">
    <w:p w14:paraId="5520BDF3" w14:textId="77777777" w:rsidR="00361E7B" w:rsidRDefault="00361E7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12A467" w14:textId="77777777" w:rsidR="00D8000B" w:rsidRDefault="00D8000B"/>
  <w:tbl>
    <w:tblPr>
      <w:tblW w:w="5000" w:type="pct"/>
      <w:tblLook w:val="00A0" w:firstRow="1" w:lastRow="0" w:firstColumn="1" w:lastColumn="0" w:noHBand="0" w:noVBand="0"/>
    </w:tblPr>
    <w:tblGrid>
      <w:gridCol w:w="8141"/>
      <w:gridCol w:w="1219"/>
    </w:tblGrid>
    <w:tr w:rsidR="00D8000B" w:rsidRPr="00D8000B" w14:paraId="1DE3BB01" w14:textId="77777777" w:rsidTr="00D8000B">
      <w:trPr>
        <w:trHeight w:val="360"/>
      </w:trPr>
      <w:tc>
        <w:tcPr>
          <w:tcW w:w="4349" w:type="pct"/>
        </w:tcPr>
        <w:p w14:paraId="0339EA13" w14:textId="11E40D04" w:rsidR="00D8000B" w:rsidRPr="00EA23F1" w:rsidRDefault="00D8000B" w:rsidP="00EA23F1">
          <w:pPr>
            <w:pStyle w:val="Footer"/>
            <w:tabs>
              <w:tab w:val="left" w:pos="180"/>
            </w:tabs>
            <w:jc w:val="center"/>
            <w:rPr>
              <w:b/>
              <w:bCs/>
              <w:i/>
              <w:color w:val="99BE68"/>
              <w:sz w:val="20"/>
              <w:szCs w:val="20"/>
            </w:rPr>
          </w:pPr>
          <w:r w:rsidRPr="00D8000B">
            <w:rPr>
              <w:b/>
              <w:bCs/>
              <w:i/>
              <w:color w:val="99BE68"/>
              <w:sz w:val="20"/>
              <w:szCs w:val="20"/>
            </w:rPr>
            <w:t>|</w:t>
          </w:r>
          <w:r w:rsidRPr="00D8000B">
            <w:rPr>
              <w:i/>
              <w:sz w:val="20"/>
              <w:szCs w:val="20"/>
            </w:rPr>
            <w:t xml:space="preserve"> </w:t>
          </w:r>
          <w:r w:rsidR="008B5D3D" w:rsidRPr="008B5D3D">
            <w:rPr>
              <w:i/>
              <w:sz w:val="20"/>
              <w:szCs w:val="20"/>
            </w:rPr>
            <w:t>880 Taylor Creek Drive, Room 102, Orleans, Ontario, K4A 0Z9 | 613-702-0016</w:t>
          </w:r>
          <w:r w:rsidRPr="00D8000B">
            <w:rPr>
              <w:i/>
              <w:color w:val="1F497D"/>
              <w:sz w:val="20"/>
              <w:szCs w:val="20"/>
            </w:rPr>
            <w:t xml:space="preserve"> </w:t>
          </w:r>
          <w:r w:rsidRPr="00D8000B">
            <w:rPr>
              <w:b/>
              <w:bCs/>
              <w:i/>
              <w:color w:val="99BE68"/>
              <w:sz w:val="20"/>
              <w:szCs w:val="20"/>
            </w:rPr>
            <w:t xml:space="preserve">| </w:t>
          </w:r>
        </w:p>
      </w:tc>
      <w:tc>
        <w:tcPr>
          <w:tcW w:w="651" w:type="pct"/>
        </w:tcPr>
        <w:p w14:paraId="5FD58888" w14:textId="09692228" w:rsidR="00D8000B" w:rsidRPr="00D8000B" w:rsidRDefault="00D8000B" w:rsidP="00D8000B">
          <w:pPr>
            <w:pStyle w:val="Footer"/>
            <w:tabs>
              <w:tab w:val="left" w:pos="435"/>
              <w:tab w:val="right" w:pos="2657"/>
            </w:tabs>
            <w:jc w:val="right"/>
            <w:rPr>
              <w:b/>
              <w:bCs/>
              <w:color w:val="737F7B"/>
              <w:sz w:val="20"/>
              <w:szCs w:val="20"/>
            </w:rPr>
          </w:pPr>
          <w:r w:rsidRPr="00D8000B">
            <w:rPr>
              <w:b/>
              <w:bCs/>
              <w:color w:val="737F7B"/>
              <w:sz w:val="20"/>
              <w:szCs w:val="20"/>
            </w:rPr>
            <w:tab/>
          </w:r>
          <w:r w:rsidRPr="00D8000B">
            <w:rPr>
              <w:b/>
              <w:bCs/>
              <w:color w:val="737F7B"/>
              <w:sz w:val="20"/>
              <w:szCs w:val="20"/>
            </w:rPr>
            <w:fldChar w:fldCharType="begin"/>
          </w:r>
          <w:r w:rsidRPr="00D8000B">
            <w:rPr>
              <w:b/>
              <w:bCs/>
              <w:color w:val="737F7B"/>
              <w:sz w:val="20"/>
              <w:szCs w:val="20"/>
            </w:rPr>
            <w:instrText xml:space="preserve"> PAGE    \* MERGEFORMAT </w:instrText>
          </w:r>
          <w:r w:rsidRPr="00D8000B">
            <w:rPr>
              <w:b/>
              <w:bCs/>
              <w:color w:val="737F7B"/>
              <w:sz w:val="20"/>
              <w:szCs w:val="20"/>
            </w:rPr>
            <w:fldChar w:fldCharType="separate"/>
          </w:r>
          <w:r w:rsidRPr="00D8000B">
            <w:rPr>
              <w:b/>
              <w:bCs/>
              <w:noProof/>
              <w:color w:val="737F7B"/>
              <w:sz w:val="20"/>
              <w:szCs w:val="20"/>
            </w:rPr>
            <w:t>3</w:t>
          </w:r>
          <w:r w:rsidRPr="00D8000B">
            <w:rPr>
              <w:b/>
              <w:bCs/>
              <w:color w:val="737F7B"/>
              <w:sz w:val="20"/>
              <w:szCs w:val="20"/>
            </w:rPr>
            <w:fldChar w:fldCharType="end"/>
          </w:r>
          <w:r w:rsidRPr="00D8000B">
            <w:rPr>
              <w:b/>
              <w:bCs/>
              <w:color w:val="737F7B"/>
              <w:sz w:val="20"/>
              <w:szCs w:val="20"/>
            </w:rPr>
            <w:t xml:space="preserve"> of </w:t>
          </w:r>
          <w:r w:rsidR="00A54521">
            <w:rPr>
              <w:b/>
              <w:bCs/>
              <w:color w:val="737F7B"/>
              <w:sz w:val="20"/>
              <w:szCs w:val="20"/>
            </w:rPr>
            <w:t>4</w:t>
          </w:r>
        </w:p>
      </w:tc>
    </w:tr>
  </w:tbl>
  <w:p w14:paraId="4489C791" w14:textId="77777777" w:rsidR="00D8000B" w:rsidRDefault="00D8000B">
    <w:pPr>
      <w:pStyle w:val="Footer"/>
    </w:pPr>
  </w:p>
  <w:p w14:paraId="18BA5148" w14:textId="77777777" w:rsidR="009F1147" w:rsidRDefault="009F114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A9B6CC" w14:textId="77777777" w:rsidR="00FB3C28" w:rsidRDefault="00FB3C28"/>
  <w:tbl>
    <w:tblPr>
      <w:tblW w:w="5000" w:type="pct"/>
      <w:tblLook w:val="00A0" w:firstRow="1" w:lastRow="0" w:firstColumn="1" w:lastColumn="0" w:noHBand="0" w:noVBand="0"/>
    </w:tblPr>
    <w:tblGrid>
      <w:gridCol w:w="8141"/>
      <w:gridCol w:w="1219"/>
    </w:tblGrid>
    <w:tr w:rsidR="00FB3C28" w:rsidRPr="00D8000B" w14:paraId="355BE450" w14:textId="77777777" w:rsidTr="00D8000B">
      <w:trPr>
        <w:trHeight w:val="360"/>
      </w:trPr>
      <w:tc>
        <w:tcPr>
          <w:tcW w:w="4349" w:type="pct"/>
        </w:tcPr>
        <w:p w14:paraId="64D67651" w14:textId="2CDE4883" w:rsidR="00FB3C28" w:rsidRPr="00EA23F1" w:rsidRDefault="00FB3C28" w:rsidP="00EA23F1">
          <w:pPr>
            <w:pStyle w:val="Footer"/>
            <w:tabs>
              <w:tab w:val="left" w:pos="180"/>
            </w:tabs>
            <w:jc w:val="center"/>
            <w:rPr>
              <w:b/>
              <w:bCs/>
              <w:i/>
              <w:color w:val="99BE68"/>
              <w:sz w:val="20"/>
              <w:szCs w:val="20"/>
            </w:rPr>
          </w:pPr>
        </w:p>
      </w:tc>
      <w:tc>
        <w:tcPr>
          <w:tcW w:w="651" w:type="pct"/>
        </w:tcPr>
        <w:p w14:paraId="1285E2D6" w14:textId="22C9A57C" w:rsidR="00FB3C28" w:rsidRPr="00D8000B" w:rsidRDefault="00FB3C28" w:rsidP="00D8000B">
          <w:pPr>
            <w:pStyle w:val="Footer"/>
            <w:tabs>
              <w:tab w:val="left" w:pos="435"/>
              <w:tab w:val="right" w:pos="2657"/>
            </w:tabs>
            <w:jc w:val="right"/>
            <w:rPr>
              <w:b/>
              <w:bCs/>
              <w:color w:val="737F7B"/>
              <w:sz w:val="20"/>
              <w:szCs w:val="20"/>
            </w:rPr>
          </w:pPr>
        </w:p>
      </w:tc>
    </w:tr>
  </w:tbl>
  <w:p w14:paraId="2152B039" w14:textId="77777777" w:rsidR="00FB3C28" w:rsidRDefault="00FB3C28">
    <w:pPr>
      <w:pStyle w:val="Footer"/>
    </w:pPr>
  </w:p>
  <w:p w14:paraId="7C3F4868" w14:textId="77777777" w:rsidR="00FB3C28" w:rsidRDefault="00FB3C2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5C50E4" w14:textId="77777777" w:rsidR="00012507" w:rsidRPr="005D31AA" w:rsidRDefault="00012507" w:rsidP="005D31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93C3CA" w14:textId="77777777" w:rsidR="00361E7B" w:rsidRDefault="00361E7B" w:rsidP="00D8000B">
      <w:pPr>
        <w:spacing w:after="0" w:line="240" w:lineRule="auto"/>
      </w:pPr>
      <w:r>
        <w:separator/>
      </w:r>
    </w:p>
  </w:footnote>
  <w:footnote w:type="continuationSeparator" w:id="0">
    <w:p w14:paraId="6080DD7F" w14:textId="77777777" w:rsidR="00361E7B" w:rsidRDefault="00361E7B" w:rsidP="00D8000B">
      <w:pPr>
        <w:spacing w:after="0" w:line="240" w:lineRule="auto"/>
      </w:pPr>
      <w:r>
        <w:continuationSeparator/>
      </w:r>
    </w:p>
  </w:footnote>
  <w:footnote w:type="continuationNotice" w:id="1">
    <w:p w14:paraId="00C4F97B" w14:textId="77777777" w:rsidR="00361E7B" w:rsidRDefault="00361E7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EB3E47" w14:textId="77777777" w:rsidR="00016772" w:rsidRPr="00426FFB" w:rsidRDefault="00016772" w:rsidP="00016772">
    <w:pPr>
      <w:pStyle w:val="Header"/>
      <w:jc w:val="center"/>
      <w:rPr>
        <w:rFonts w:ascii="Segoe UI" w:hAnsi="Segoe UI" w:cs="Segoe UI"/>
        <w:b/>
        <w:bCs/>
        <w:sz w:val="28"/>
        <w:szCs w:val="28"/>
      </w:rPr>
    </w:pPr>
    <w:r>
      <w:rPr>
        <w:rFonts w:ascii="Segoe UI" w:hAnsi="Segoe UI" w:cs="Segoe UI"/>
        <w:b/>
        <w:bCs/>
        <w:noProof/>
        <w:sz w:val="28"/>
        <w:szCs w:val="28"/>
      </w:rPr>
      <w:drawing>
        <wp:anchor distT="0" distB="0" distL="114300" distR="114300" simplePos="0" relativeHeight="251658241" behindDoc="0" locked="0" layoutInCell="1" allowOverlap="1" wp14:anchorId="41484B75" wp14:editId="0D83A8D7">
          <wp:simplePos x="0" y="0"/>
          <wp:positionH relativeFrom="margin">
            <wp:posOffset>0</wp:posOffset>
          </wp:positionH>
          <wp:positionV relativeFrom="paragraph">
            <wp:posOffset>-49691</wp:posOffset>
          </wp:positionV>
          <wp:extent cx="607325" cy="607240"/>
          <wp:effectExtent l="0" t="0" r="2540" b="2540"/>
          <wp:wrapNone/>
          <wp:docPr id="1761741801" name="Picture 17617418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607325" cy="607240"/>
                  </a:xfrm>
                  <a:prstGeom prst="rect">
                    <a:avLst/>
                  </a:prstGeom>
                </pic:spPr>
              </pic:pic>
            </a:graphicData>
          </a:graphic>
          <wp14:sizeRelH relativeFrom="margin">
            <wp14:pctWidth>0</wp14:pctWidth>
          </wp14:sizeRelH>
          <wp14:sizeRelV relativeFrom="margin">
            <wp14:pctHeight>0</wp14:pctHeight>
          </wp14:sizeRelV>
        </wp:anchor>
      </w:drawing>
    </w:r>
    <w:r w:rsidRPr="00426FFB">
      <w:rPr>
        <w:rFonts w:ascii="Segoe UI" w:hAnsi="Segoe UI" w:cs="Segoe UI"/>
        <w:b/>
        <w:bCs/>
        <w:sz w:val="28"/>
        <w:szCs w:val="28"/>
      </w:rPr>
      <w:t>Canadian Numbering Administrator</w:t>
    </w:r>
  </w:p>
  <w:p w14:paraId="6CC0F372" w14:textId="77777777" w:rsidR="00016772" w:rsidRPr="00426FFB" w:rsidRDefault="00016772" w:rsidP="00016772">
    <w:pPr>
      <w:pStyle w:val="Header"/>
      <w:jc w:val="center"/>
      <w:rPr>
        <w:rFonts w:ascii="Segoe UI" w:hAnsi="Segoe UI" w:cs="Segoe UI"/>
        <w:b/>
        <w:bCs/>
        <w:sz w:val="24"/>
        <w:szCs w:val="24"/>
        <w:lang w:val="fr-CA"/>
      </w:rPr>
    </w:pPr>
    <w:r w:rsidRPr="00426FFB">
      <w:rPr>
        <w:rFonts w:ascii="Segoe UI" w:hAnsi="Segoe UI" w:cs="Segoe UI"/>
        <w:b/>
        <w:bCs/>
        <w:noProof/>
        <w:sz w:val="20"/>
        <w:szCs w:val="20"/>
        <w:lang w:val="fr-CA"/>
      </w:rPr>
      <mc:AlternateContent>
        <mc:Choice Requires="wps">
          <w:drawing>
            <wp:anchor distT="0" distB="0" distL="114300" distR="114300" simplePos="0" relativeHeight="251658240" behindDoc="0" locked="0" layoutInCell="1" allowOverlap="1" wp14:anchorId="0EF0F1B6" wp14:editId="4C759009">
              <wp:simplePos x="0" y="0"/>
              <wp:positionH relativeFrom="margin">
                <wp:posOffset>-47625</wp:posOffset>
              </wp:positionH>
              <wp:positionV relativeFrom="paragraph">
                <wp:posOffset>418939</wp:posOffset>
              </wp:positionV>
              <wp:extent cx="6003108" cy="5443"/>
              <wp:effectExtent l="0" t="0" r="36195" b="33020"/>
              <wp:wrapNone/>
              <wp:docPr id="1" name="Straight Connector 1"/>
              <wp:cNvGraphicFramePr/>
              <a:graphic xmlns:a="http://schemas.openxmlformats.org/drawingml/2006/main">
                <a:graphicData uri="http://schemas.microsoft.com/office/word/2010/wordprocessingShape">
                  <wps:wsp>
                    <wps:cNvCnPr/>
                    <wps:spPr>
                      <a:xfrm flipV="1">
                        <a:off x="0" y="0"/>
                        <a:ext cx="6003108" cy="5443"/>
                      </a:xfrm>
                      <a:prstGeom prst="line">
                        <a:avLst/>
                      </a:prstGeom>
                      <a:ln>
                        <a:solidFill>
                          <a:schemeClr val="bg1">
                            <a:lumMod val="50000"/>
                          </a:schemeClr>
                        </a:solidFill>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544A2F" id="Straight Connector 1" o:spid="_x0000_s1026" style="position:absolute;flip:y;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75pt,33pt" to="468.95pt,3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" strokecolor="#7f7f7f [1612]" strokeweight="1.5pt">
              <v:stroke joinstyle="miter"/>
              <w10:wrap anchorx="margin"/>
            </v:line>
          </w:pict>
        </mc:Fallback>
      </mc:AlternateContent>
    </w:r>
    <w:r w:rsidRPr="00426FFB">
      <w:rPr>
        <w:rFonts w:ascii="Segoe UI" w:hAnsi="Segoe UI" w:cs="Segoe UI"/>
        <w:b/>
        <w:bCs/>
        <w:sz w:val="28"/>
        <w:szCs w:val="28"/>
        <w:lang w:val="fr-CA"/>
      </w:rPr>
      <w:t>Administrateur de la numérotation canadienne</w:t>
    </w:r>
  </w:p>
  <w:p w14:paraId="76166DBD" w14:textId="77777777" w:rsidR="009F1147" w:rsidRDefault="009F114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7A379" w14:textId="77777777" w:rsidR="00AA66D4" w:rsidRDefault="00AA66D4">
    <w:pPr>
      <w:pStyle w:val="Header"/>
      <w:jc w:val="right"/>
    </w:pPr>
    <w:r>
      <w:t>A-</w:t>
    </w:r>
    <w:r>
      <w:fldChar w:fldCharType="begin"/>
    </w:r>
    <w:r>
      <w:instrText xml:space="preserve"> PAGE   \* MERGEFORMAT </w:instrText>
    </w:r>
    <w:r>
      <w:fldChar w:fldCharType="separate"/>
    </w:r>
    <w:r>
      <w:rPr>
        <w:noProof/>
      </w:rPr>
      <w:t>2</w:t>
    </w:r>
    <w:r>
      <w:rPr>
        <w:noProof/>
      </w:rPr>
      <w:fldChar w:fldCharType="end"/>
    </w:r>
  </w:p>
  <w:p w14:paraId="51572994" w14:textId="77777777" w:rsidR="00AA66D4" w:rsidRPr="00A0523F" w:rsidRDefault="00AA66D4">
    <w:pPr>
      <w:pStyle w:val="Header"/>
      <w:jc w:val="right"/>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2ABF5C" w14:textId="3D67A980" w:rsidR="005D31AA" w:rsidRDefault="003D7DF4" w:rsidP="005D31AA">
    <w:pPr>
      <w:pStyle w:val="Header"/>
      <w:jc w:val="right"/>
    </w:pPr>
    <w:r>
      <w:t>B</w:t>
    </w:r>
    <w:r w:rsidR="005D31AA">
      <w:t>-</w:t>
    </w:r>
    <w:r>
      <w:t>1</w:t>
    </w:r>
  </w:p>
  <w:p w14:paraId="63D41A33" w14:textId="76ADAF7A" w:rsidR="00012507" w:rsidRPr="00076CFC" w:rsidRDefault="00012507" w:rsidP="00012507">
    <w:pPr>
      <w:pStyle w:val="Header"/>
      <w:rPr>
        <w:rFonts w:ascii="Arial" w:hAnsi="Arial" w:cs="Arial"/>
        <w:snapToGrid w:val="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7AA6CF72"/>
    <w:lvl w:ilvl="0">
      <w:start w:val="1"/>
      <w:numFmt w:val="decimal"/>
      <w:pStyle w:val="Heading1"/>
      <w:lvlText w:val="%1."/>
      <w:legacy w:legacy="1" w:legacySpace="0" w:legacyIndent="720"/>
      <w:lvlJc w:val="left"/>
      <w:pPr>
        <w:ind w:left="720" w:hanging="720"/>
      </w:pPr>
    </w:lvl>
    <w:lvl w:ilvl="1">
      <w:start w:val="1"/>
      <w:numFmt w:val="decimal"/>
      <w:pStyle w:val="Heading2"/>
      <w:lvlText w:val="%1.%2."/>
      <w:legacy w:legacy="1" w:legacySpace="0" w:legacyIndent="720"/>
      <w:lvlJc w:val="left"/>
      <w:pPr>
        <w:ind w:left="720" w:hanging="720"/>
      </w:pPr>
    </w:lvl>
    <w:lvl w:ilvl="2">
      <w:start w:val="1"/>
      <w:numFmt w:val="decimal"/>
      <w:pStyle w:val="Heading3"/>
      <w:lvlText w:val="%1.%2.%3."/>
      <w:legacy w:legacy="1" w:legacySpace="0" w:legacyIndent="720"/>
      <w:lvlJc w:val="left"/>
      <w:pPr>
        <w:ind w:left="720" w:hanging="720"/>
      </w:pPr>
    </w:lvl>
    <w:lvl w:ilvl="3">
      <w:start w:val="1"/>
      <w:numFmt w:val="decimal"/>
      <w:pStyle w:val="Heading4"/>
      <w:lvlText w:val="%1.%2.%3.%4."/>
      <w:legacy w:legacy="1" w:legacySpace="0" w:legacyIndent="720"/>
      <w:lvlJc w:val="left"/>
      <w:pPr>
        <w:ind w:left="720" w:hanging="720"/>
      </w:pPr>
    </w:lvl>
    <w:lvl w:ilvl="4">
      <w:start w:val="1"/>
      <w:numFmt w:val="decimal"/>
      <w:pStyle w:val="Heading5"/>
      <w:lvlText w:val="%1.%2.%3.%4.%5."/>
      <w:legacy w:legacy="1" w:legacySpace="0" w:legacyIndent="720"/>
      <w:lvlJc w:val="left"/>
      <w:pPr>
        <w:ind w:left="720" w:hanging="720"/>
      </w:pPr>
    </w:lvl>
    <w:lvl w:ilvl="5">
      <w:start w:val="1"/>
      <w:numFmt w:val="decimal"/>
      <w:pStyle w:val="Heading6"/>
      <w:lvlText w:val="%1.%2.%3.%4.%5.%6."/>
      <w:legacy w:legacy="1" w:legacySpace="0" w:legacyIndent="720"/>
      <w:lvlJc w:val="left"/>
      <w:pPr>
        <w:ind w:left="720" w:hanging="720"/>
      </w:pPr>
    </w:lvl>
    <w:lvl w:ilvl="6">
      <w:start w:val="1"/>
      <w:numFmt w:val="decimal"/>
      <w:pStyle w:val="Heading7"/>
      <w:lvlText w:val="%1.%2.%3.%4.%5.%6.%7."/>
      <w:legacy w:legacy="1" w:legacySpace="0" w:legacyIndent="720"/>
      <w:lvlJc w:val="left"/>
      <w:pPr>
        <w:ind w:left="720" w:hanging="720"/>
      </w:pPr>
    </w:lvl>
    <w:lvl w:ilvl="7">
      <w:start w:val="1"/>
      <w:numFmt w:val="decimal"/>
      <w:pStyle w:val="Heading8"/>
      <w:lvlText w:val="%1.%2.%3.%4.%5.%6.%7.%8."/>
      <w:legacy w:legacy="1" w:legacySpace="0" w:legacyIndent="720"/>
      <w:lvlJc w:val="left"/>
      <w:pPr>
        <w:ind w:left="720" w:hanging="720"/>
      </w:pPr>
    </w:lvl>
    <w:lvl w:ilvl="8">
      <w:start w:val="1"/>
      <w:numFmt w:val="decimal"/>
      <w:lvlText w:val="%1.%2.%3.%4.%5.%6.%7.%8.%9."/>
      <w:legacy w:legacy="1" w:legacySpace="0" w:legacyIndent="720"/>
      <w:lvlJc w:val="left"/>
      <w:pPr>
        <w:ind w:left="720" w:hanging="720"/>
      </w:pPr>
    </w:lvl>
  </w:abstractNum>
  <w:abstractNum w:abstractNumId="1" w15:restartNumberingAfterBreak="0">
    <w:nsid w:val="04111CDA"/>
    <w:multiLevelType w:val="hybridMultilevel"/>
    <w:tmpl w:val="0F8E3DC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082101A9"/>
    <w:multiLevelType w:val="hybridMultilevel"/>
    <w:tmpl w:val="EB0491FE"/>
    <w:lvl w:ilvl="0" w:tplc="04090017">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0CBD5A6C"/>
    <w:multiLevelType w:val="multilevel"/>
    <w:tmpl w:val="37D669B6"/>
    <w:lvl w:ilvl="0">
      <w:start w:val="1"/>
      <w:numFmt w:val="decimal"/>
      <w:lvlText w:val="%1."/>
      <w:legacy w:legacy="1" w:legacySpace="0" w:legacyIndent="720"/>
      <w:lvlJc w:val="left"/>
      <w:pPr>
        <w:ind w:left="720" w:hanging="720"/>
      </w:pPr>
      <w:rPr>
        <w:rFonts w:cs="Times New Roman"/>
      </w:rPr>
    </w:lvl>
    <w:lvl w:ilvl="1">
      <w:start w:val="1"/>
      <w:numFmt w:val="lowerLetter"/>
      <w:lvlText w:val="%2)"/>
      <w:legacy w:legacy="1" w:legacySpace="0" w:legacyIndent="720"/>
      <w:lvlJc w:val="left"/>
      <w:pPr>
        <w:ind w:left="1440" w:hanging="720"/>
      </w:pPr>
      <w:rPr>
        <w:rFonts w:cs="Times New Roman"/>
      </w:rPr>
    </w:lvl>
    <w:lvl w:ilvl="2">
      <w:start w:val="1"/>
      <w:numFmt w:val="lowerRoman"/>
      <w:lvlText w:val="%3)"/>
      <w:legacy w:legacy="1" w:legacySpace="0" w:legacyIndent="720"/>
      <w:lvlJc w:val="left"/>
      <w:pPr>
        <w:ind w:left="2160" w:hanging="720"/>
      </w:pPr>
      <w:rPr>
        <w:rFonts w:cs="Times New Roman"/>
      </w:rPr>
    </w:lvl>
    <w:lvl w:ilvl="3">
      <w:start w:val="1"/>
      <w:numFmt w:val="lowerLetter"/>
      <w:lvlText w:val="%4)"/>
      <w:legacy w:legacy="1" w:legacySpace="0" w:legacyIndent="720"/>
      <w:lvlJc w:val="left"/>
      <w:pPr>
        <w:ind w:left="2880" w:hanging="720"/>
      </w:pPr>
      <w:rPr>
        <w:rFonts w:cs="Times New Roman"/>
      </w:rPr>
    </w:lvl>
    <w:lvl w:ilvl="4">
      <w:start w:val="1"/>
      <w:numFmt w:val="decimal"/>
      <w:lvlText w:val="(%5)"/>
      <w:legacy w:legacy="1" w:legacySpace="0" w:legacyIndent="720"/>
      <w:lvlJc w:val="left"/>
      <w:pPr>
        <w:ind w:left="3600" w:hanging="720"/>
      </w:pPr>
      <w:rPr>
        <w:rFonts w:cs="Times New Roman"/>
      </w:rPr>
    </w:lvl>
    <w:lvl w:ilvl="5">
      <w:start w:val="1"/>
      <w:numFmt w:val="lowerLetter"/>
      <w:lvlText w:val="(%6)"/>
      <w:legacy w:legacy="1" w:legacySpace="0" w:legacyIndent="720"/>
      <w:lvlJc w:val="left"/>
      <w:pPr>
        <w:ind w:left="4320" w:hanging="720"/>
      </w:pPr>
      <w:rPr>
        <w:rFonts w:cs="Times New Roman"/>
      </w:rPr>
    </w:lvl>
    <w:lvl w:ilvl="6">
      <w:start w:val="1"/>
      <w:numFmt w:val="lowerRoman"/>
      <w:lvlText w:val="(%7)"/>
      <w:legacy w:legacy="1" w:legacySpace="0" w:legacyIndent="720"/>
      <w:lvlJc w:val="left"/>
      <w:pPr>
        <w:ind w:left="5040" w:hanging="720"/>
      </w:pPr>
      <w:rPr>
        <w:rFonts w:cs="Times New Roman"/>
      </w:rPr>
    </w:lvl>
    <w:lvl w:ilvl="7">
      <w:start w:val="1"/>
      <w:numFmt w:val="lowerLetter"/>
      <w:lvlText w:val="(%8)"/>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4" w15:restartNumberingAfterBreak="0">
    <w:nsid w:val="0DA81F19"/>
    <w:multiLevelType w:val="hybridMultilevel"/>
    <w:tmpl w:val="842E4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E355C2"/>
    <w:multiLevelType w:val="hybridMultilevel"/>
    <w:tmpl w:val="9C46B6A6"/>
    <w:lvl w:ilvl="0" w:tplc="10090001">
      <w:start w:val="1"/>
      <w:numFmt w:val="bullet"/>
      <w:lvlText w:val=""/>
      <w:lvlJc w:val="left"/>
      <w:pPr>
        <w:tabs>
          <w:tab w:val="num" w:pos="720"/>
        </w:tabs>
        <w:ind w:left="720" w:hanging="360"/>
      </w:pPr>
      <w:rPr>
        <w:rFonts w:ascii="Symbol" w:hAnsi="Symbol" w:hint="default"/>
      </w:rPr>
    </w:lvl>
    <w:lvl w:ilvl="1" w:tplc="8A569048">
      <w:start w:val="1"/>
      <w:numFmt w:val="lowerLetter"/>
      <w:lvlText w:val="%2)"/>
      <w:lvlJc w:val="left"/>
      <w:pPr>
        <w:tabs>
          <w:tab w:val="num" w:pos="720"/>
        </w:tabs>
        <w:ind w:left="1440" w:hanging="720"/>
      </w:pPr>
      <w:rPr>
        <w:rFonts w:cs="Times New Roman" w:hint="default"/>
      </w:rPr>
    </w:lvl>
    <w:lvl w:ilvl="2" w:tplc="1009001B">
      <w:start w:val="1"/>
      <w:numFmt w:val="lowerRoman"/>
      <w:lvlText w:val="%3."/>
      <w:lvlJc w:val="right"/>
      <w:pPr>
        <w:tabs>
          <w:tab w:val="num" w:pos="2160"/>
        </w:tabs>
        <w:ind w:left="2160" w:hanging="180"/>
      </w:pPr>
      <w:rPr>
        <w:rFonts w:cs="Times New Roman"/>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9576578"/>
    <w:multiLevelType w:val="hybridMultilevel"/>
    <w:tmpl w:val="EC6EFE36"/>
    <w:lvl w:ilvl="0" w:tplc="0FE4DDBE">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8E1CFA"/>
    <w:multiLevelType w:val="hybridMultilevel"/>
    <w:tmpl w:val="C45C8630"/>
    <w:lvl w:ilvl="0" w:tplc="FFFFFFFF">
      <w:start w:val="1"/>
      <w:numFmt w:val="decimal"/>
      <w:lvlText w:val="%1)"/>
      <w:lvlJc w:val="left"/>
      <w:pPr>
        <w:tabs>
          <w:tab w:val="num" w:pos="720"/>
        </w:tabs>
        <w:ind w:left="720" w:hanging="720"/>
      </w:pPr>
      <w:rPr>
        <w:rFonts w:ascii="Arial" w:hAnsi="Arial" w:cs="Times New Roman" w:hint="default"/>
        <w:sz w:val="22"/>
        <w:szCs w:val="22"/>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2FE10362"/>
    <w:multiLevelType w:val="hybridMultilevel"/>
    <w:tmpl w:val="C930D354"/>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6812651"/>
    <w:multiLevelType w:val="hybridMultilevel"/>
    <w:tmpl w:val="0AE44CE0"/>
    <w:lvl w:ilvl="0" w:tplc="FFFFFFFF">
      <w:start w:val="1"/>
      <w:numFmt w:val="lowerRoman"/>
      <w:lvlText w:val="%1."/>
      <w:lvlJc w:val="righ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0" w15:restartNumberingAfterBreak="0">
    <w:nsid w:val="39BE7865"/>
    <w:multiLevelType w:val="hybridMultilevel"/>
    <w:tmpl w:val="38FC733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E84103"/>
    <w:multiLevelType w:val="hybridMultilevel"/>
    <w:tmpl w:val="872E519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BD57BF"/>
    <w:multiLevelType w:val="hybridMultilevel"/>
    <w:tmpl w:val="E8CEABAE"/>
    <w:lvl w:ilvl="0" w:tplc="0409001B">
      <w:start w:val="1"/>
      <w:numFmt w:val="lowerRoman"/>
      <w:lvlText w:val="%1."/>
      <w:lvlJc w:val="right"/>
      <w:pPr>
        <w:ind w:left="1282" w:hanging="360"/>
      </w:pPr>
    </w:lvl>
    <w:lvl w:ilvl="1" w:tplc="04090019" w:tentative="1">
      <w:start w:val="1"/>
      <w:numFmt w:val="lowerLetter"/>
      <w:lvlText w:val="%2."/>
      <w:lvlJc w:val="left"/>
      <w:pPr>
        <w:ind w:left="2002" w:hanging="360"/>
      </w:pPr>
    </w:lvl>
    <w:lvl w:ilvl="2" w:tplc="0409001B" w:tentative="1">
      <w:start w:val="1"/>
      <w:numFmt w:val="lowerRoman"/>
      <w:lvlText w:val="%3."/>
      <w:lvlJc w:val="right"/>
      <w:pPr>
        <w:ind w:left="2722" w:hanging="180"/>
      </w:pPr>
    </w:lvl>
    <w:lvl w:ilvl="3" w:tplc="0409000F" w:tentative="1">
      <w:start w:val="1"/>
      <w:numFmt w:val="decimal"/>
      <w:lvlText w:val="%4."/>
      <w:lvlJc w:val="left"/>
      <w:pPr>
        <w:ind w:left="3442" w:hanging="360"/>
      </w:pPr>
    </w:lvl>
    <w:lvl w:ilvl="4" w:tplc="04090019" w:tentative="1">
      <w:start w:val="1"/>
      <w:numFmt w:val="lowerLetter"/>
      <w:lvlText w:val="%5."/>
      <w:lvlJc w:val="left"/>
      <w:pPr>
        <w:ind w:left="4162" w:hanging="360"/>
      </w:pPr>
    </w:lvl>
    <w:lvl w:ilvl="5" w:tplc="0409001B" w:tentative="1">
      <w:start w:val="1"/>
      <w:numFmt w:val="lowerRoman"/>
      <w:lvlText w:val="%6."/>
      <w:lvlJc w:val="right"/>
      <w:pPr>
        <w:ind w:left="4882" w:hanging="180"/>
      </w:pPr>
    </w:lvl>
    <w:lvl w:ilvl="6" w:tplc="0409000F" w:tentative="1">
      <w:start w:val="1"/>
      <w:numFmt w:val="decimal"/>
      <w:lvlText w:val="%7."/>
      <w:lvlJc w:val="left"/>
      <w:pPr>
        <w:ind w:left="5602" w:hanging="360"/>
      </w:pPr>
    </w:lvl>
    <w:lvl w:ilvl="7" w:tplc="04090019" w:tentative="1">
      <w:start w:val="1"/>
      <w:numFmt w:val="lowerLetter"/>
      <w:lvlText w:val="%8."/>
      <w:lvlJc w:val="left"/>
      <w:pPr>
        <w:ind w:left="6322" w:hanging="360"/>
      </w:pPr>
    </w:lvl>
    <w:lvl w:ilvl="8" w:tplc="0409001B" w:tentative="1">
      <w:start w:val="1"/>
      <w:numFmt w:val="lowerRoman"/>
      <w:lvlText w:val="%9."/>
      <w:lvlJc w:val="right"/>
      <w:pPr>
        <w:ind w:left="7042" w:hanging="180"/>
      </w:pPr>
    </w:lvl>
  </w:abstractNum>
  <w:abstractNum w:abstractNumId="13" w15:restartNumberingAfterBreak="0">
    <w:nsid w:val="4ACC3CDF"/>
    <w:multiLevelType w:val="hybridMultilevel"/>
    <w:tmpl w:val="2C064F80"/>
    <w:lvl w:ilvl="0" w:tplc="5AB66150">
      <w:numFmt w:val="bullet"/>
      <w:lvlText w:val="•"/>
      <w:lvlJc w:val="left"/>
      <w:pPr>
        <w:ind w:left="1440" w:hanging="540"/>
      </w:pPr>
      <w:rPr>
        <w:rFonts w:ascii="Calibri" w:eastAsiaTheme="minorHAnsi" w:hAnsi="Calibri" w:cs="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15:restartNumberingAfterBreak="0">
    <w:nsid w:val="4CCF60C7"/>
    <w:multiLevelType w:val="hybridMultilevel"/>
    <w:tmpl w:val="112AC4A2"/>
    <w:lvl w:ilvl="0" w:tplc="FFFFFFFF">
      <w:start w:val="1"/>
      <w:numFmt w:val="decimal"/>
      <w:lvlText w:val="%1)"/>
      <w:lvlJc w:val="left"/>
      <w:pPr>
        <w:tabs>
          <w:tab w:val="num" w:pos="720"/>
        </w:tabs>
        <w:ind w:left="720" w:hanging="720"/>
      </w:pPr>
      <w:rPr>
        <w:rFonts w:ascii="Arial" w:hAnsi="Arial" w:cs="Times New Roman" w:hint="default"/>
        <w:sz w:val="22"/>
        <w:szCs w:val="22"/>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4FD31323"/>
    <w:multiLevelType w:val="hybridMultilevel"/>
    <w:tmpl w:val="A99EC1D2"/>
    <w:lvl w:ilvl="0" w:tplc="10090011">
      <w:start w:val="1"/>
      <w:numFmt w:val="decimal"/>
      <w:lvlText w:val="%1)"/>
      <w:lvlJc w:val="left"/>
      <w:pPr>
        <w:tabs>
          <w:tab w:val="num" w:pos="720"/>
        </w:tabs>
        <w:ind w:left="720" w:hanging="360"/>
      </w:pPr>
      <w:rPr>
        <w:rFonts w:cs="Times New Roman"/>
      </w:rPr>
    </w:lvl>
    <w:lvl w:ilvl="1" w:tplc="8A569048">
      <w:start w:val="1"/>
      <w:numFmt w:val="lowerLetter"/>
      <w:lvlText w:val="%2)"/>
      <w:lvlJc w:val="left"/>
      <w:pPr>
        <w:tabs>
          <w:tab w:val="num" w:pos="720"/>
        </w:tabs>
        <w:ind w:left="1440" w:hanging="720"/>
      </w:pPr>
      <w:rPr>
        <w:rFonts w:cs="Times New Roman" w:hint="default"/>
      </w:rPr>
    </w:lvl>
    <w:lvl w:ilvl="2" w:tplc="1009001B">
      <w:start w:val="1"/>
      <w:numFmt w:val="lowerRoman"/>
      <w:lvlText w:val="%3."/>
      <w:lvlJc w:val="right"/>
      <w:pPr>
        <w:tabs>
          <w:tab w:val="num" w:pos="2160"/>
        </w:tabs>
        <w:ind w:left="2160" w:hanging="180"/>
      </w:pPr>
      <w:rPr>
        <w:rFonts w:cs="Times New Roman"/>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506F785F"/>
    <w:multiLevelType w:val="hybridMultilevel"/>
    <w:tmpl w:val="31B66408"/>
    <w:lvl w:ilvl="0" w:tplc="0409001B">
      <w:start w:val="1"/>
      <w:numFmt w:val="lowerRoman"/>
      <w:lvlText w:val="%1."/>
      <w:lvlJc w:val="right"/>
      <w:pPr>
        <w:ind w:left="3420" w:hanging="360"/>
      </w:pPr>
    </w:lvl>
    <w:lvl w:ilvl="1" w:tplc="04090019" w:tentative="1">
      <w:start w:val="1"/>
      <w:numFmt w:val="lowerLetter"/>
      <w:lvlText w:val="%2."/>
      <w:lvlJc w:val="left"/>
      <w:pPr>
        <w:ind w:left="4140" w:hanging="360"/>
      </w:pPr>
    </w:lvl>
    <w:lvl w:ilvl="2" w:tplc="0409001B" w:tentative="1">
      <w:start w:val="1"/>
      <w:numFmt w:val="lowerRoman"/>
      <w:lvlText w:val="%3."/>
      <w:lvlJc w:val="right"/>
      <w:pPr>
        <w:ind w:left="4860" w:hanging="180"/>
      </w:pPr>
    </w:lvl>
    <w:lvl w:ilvl="3" w:tplc="0409000F" w:tentative="1">
      <w:start w:val="1"/>
      <w:numFmt w:val="decimal"/>
      <w:lvlText w:val="%4."/>
      <w:lvlJc w:val="left"/>
      <w:pPr>
        <w:ind w:left="5580" w:hanging="360"/>
      </w:pPr>
    </w:lvl>
    <w:lvl w:ilvl="4" w:tplc="04090019" w:tentative="1">
      <w:start w:val="1"/>
      <w:numFmt w:val="lowerLetter"/>
      <w:lvlText w:val="%5."/>
      <w:lvlJc w:val="left"/>
      <w:pPr>
        <w:ind w:left="6300" w:hanging="360"/>
      </w:pPr>
    </w:lvl>
    <w:lvl w:ilvl="5" w:tplc="0409001B" w:tentative="1">
      <w:start w:val="1"/>
      <w:numFmt w:val="lowerRoman"/>
      <w:lvlText w:val="%6."/>
      <w:lvlJc w:val="right"/>
      <w:pPr>
        <w:ind w:left="7020" w:hanging="180"/>
      </w:pPr>
    </w:lvl>
    <w:lvl w:ilvl="6" w:tplc="0409000F" w:tentative="1">
      <w:start w:val="1"/>
      <w:numFmt w:val="decimal"/>
      <w:lvlText w:val="%7."/>
      <w:lvlJc w:val="left"/>
      <w:pPr>
        <w:ind w:left="7740" w:hanging="360"/>
      </w:pPr>
    </w:lvl>
    <w:lvl w:ilvl="7" w:tplc="04090019" w:tentative="1">
      <w:start w:val="1"/>
      <w:numFmt w:val="lowerLetter"/>
      <w:lvlText w:val="%8."/>
      <w:lvlJc w:val="left"/>
      <w:pPr>
        <w:ind w:left="8460" w:hanging="360"/>
      </w:pPr>
    </w:lvl>
    <w:lvl w:ilvl="8" w:tplc="0409001B" w:tentative="1">
      <w:start w:val="1"/>
      <w:numFmt w:val="lowerRoman"/>
      <w:lvlText w:val="%9."/>
      <w:lvlJc w:val="right"/>
      <w:pPr>
        <w:ind w:left="9180" w:hanging="180"/>
      </w:pPr>
    </w:lvl>
  </w:abstractNum>
  <w:abstractNum w:abstractNumId="17" w15:restartNumberingAfterBreak="0">
    <w:nsid w:val="550142C5"/>
    <w:multiLevelType w:val="singleLevel"/>
    <w:tmpl w:val="A14ED0CC"/>
    <w:lvl w:ilvl="0">
      <w:start w:val="1"/>
      <w:numFmt w:val="lowerLetter"/>
      <w:lvlText w:val="%1)"/>
      <w:lvlJc w:val="left"/>
      <w:pPr>
        <w:tabs>
          <w:tab w:val="num" w:pos="720"/>
        </w:tabs>
        <w:ind w:left="720" w:hanging="720"/>
      </w:pPr>
      <w:rPr>
        <w:rFonts w:cs="Times New Roman" w:hint="default"/>
        <w:b/>
      </w:rPr>
    </w:lvl>
  </w:abstractNum>
  <w:abstractNum w:abstractNumId="18" w15:restartNumberingAfterBreak="0">
    <w:nsid w:val="5B0803FC"/>
    <w:multiLevelType w:val="hybridMultilevel"/>
    <w:tmpl w:val="006EB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47045C"/>
    <w:multiLevelType w:val="hybridMultilevel"/>
    <w:tmpl w:val="E7320ACE"/>
    <w:lvl w:ilvl="0" w:tplc="0409001B">
      <w:start w:val="1"/>
      <w:numFmt w:val="lowerRoman"/>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D00B66"/>
    <w:multiLevelType w:val="hybridMultilevel"/>
    <w:tmpl w:val="A4024928"/>
    <w:lvl w:ilvl="0" w:tplc="F22C3324">
      <w:start w:val="1"/>
      <w:numFmt w:val="decimal"/>
      <w:lvlText w:val="%1)"/>
      <w:lvlJc w:val="left"/>
      <w:pPr>
        <w:tabs>
          <w:tab w:val="num" w:pos="720"/>
        </w:tabs>
        <w:ind w:left="720" w:hanging="720"/>
      </w:pPr>
      <w:rPr>
        <w:rFonts w:asciiTheme="minorHAnsi" w:hAnsiTheme="minorHAnsi" w:cstheme="minorHAnsi" w:hint="default"/>
        <w:b w:val="0"/>
        <w:bCs w:val="0"/>
        <w:sz w:val="22"/>
        <w:szCs w:val="22"/>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1" w15:restartNumberingAfterBreak="0">
    <w:nsid w:val="5ED8555B"/>
    <w:multiLevelType w:val="hybridMultilevel"/>
    <w:tmpl w:val="84ECC9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1204F53"/>
    <w:multiLevelType w:val="hybridMultilevel"/>
    <w:tmpl w:val="D4E293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2E378E"/>
    <w:multiLevelType w:val="hybridMultilevel"/>
    <w:tmpl w:val="071ABF4C"/>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64C402D"/>
    <w:multiLevelType w:val="hybridMultilevel"/>
    <w:tmpl w:val="9E2A2288"/>
    <w:lvl w:ilvl="0" w:tplc="0409001B">
      <w:start w:val="1"/>
      <w:numFmt w:val="lowerRoman"/>
      <w:lvlText w:val="%1."/>
      <w:lvlJc w:val="righ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5" w15:restartNumberingAfterBreak="0">
    <w:nsid w:val="6B7B16BB"/>
    <w:multiLevelType w:val="hybridMultilevel"/>
    <w:tmpl w:val="7F041CCC"/>
    <w:lvl w:ilvl="0" w:tplc="04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BD1771D"/>
    <w:multiLevelType w:val="hybridMultilevel"/>
    <w:tmpl w:val="B9CC65C8"/>
    <w:lvl w:ilvl="0" w:tplc="10090011">
      <w:start w:val="1"/>
      <w:numFmt w:val="decimal"/>
      <w:lvlText w:val="%1)"/>
      <w:lvlJc w:val="left"/>
      <w:pPr>
        <w:ind w:left="1440" w:hanging="360"/>
      </w:pPr>
      <w:rPr>
        <w:rFonts w:cs="Times New Roman"/>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27" w15:restartNumberingAfterBreak="0">
    <w:nsid w:val="6D7C7209"/>
    <w:multiLevelType w:val="hybridMultilevel"/>
    <w:tmpl w:val="06BE2166"/>
    <w:lvl w:ilvl="0" w:tplc="0FE4DDBE">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4A312F"/>
    <w:multiLevelType w:val="hybridMultilevel"/>
    <w:tmpl w:val="0AE44CE0"/>
    <w:lvl w:ilvl="0" w:tplc="0409001B">
      <w:start w:val="1"/>
      <w:numFmt w:val="lowerRoman"/>
      <w:lvlText w:val="%1."/>
      <w:lvlJc w:val="righ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9" w15:restartNumberingAfterBreak="0">
    <w:nsid w:val="734E403F"/>
    <w:multiLevelType w:val="hybridMultilevel"/>
    <w:tmpl w:val="0010BF2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0" w15:restartNumberingAfterBreak="0">
    <w:nsid w:val="754951E4"/>
    <w:multiLevelType w:val="hybridMultilevel"/>
    <w:tmpl w:val="9F7CDE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E0A1ED8"/>
    <w:multiLevelType w:val="hybridMultilevel"/>
    <w:tmpl w:val="D87CA732"/>
    <w:lvl w:ilvl="0" w:tplc="04090017">
      <w:start w:val="1"/>
      <w:numFmt w:val="lowerLetter"/>
      <w:lvlText w:val="%1)"/>
      <w:lvlJc w:val="left"/>
      <w:pPr>
        <w:ind w:left="1800" w:hanging="360"/>
      </w:pPr>
    </w:lvl>
    <w:lvl w:ilvl="1" w:tplc="0409001B">
      <w:start w:val="1"/>
      <w:numFmt w:val="lowerRoman"/>
      <w:lvlText w:val="%2."/>
      <w:lvlJc w:val="righ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7E46244D"/>
    <w:multiLevelType w:val="hybridMultilevel"/>
    <w:tmpl w:val="A6FEF2DE"/>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num w:numId="1" w16cid:durableId="1148591082">
    <w:abstractNumId w:val="1"/>
  </w:num>
  <w:num w:numId="2" w16cid:durableId="11675246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55698618">
    <w:abstractNumId w:val="31"/>
  </w:num>
  <w:num w:numId="4" w16cid:durableId="1202128307">
    <w:abstractNumId w:val="2"/>
  </w:num>
  <w:num w:numId="5" w16cid:durableId="1973485775">
    <w:abstractNumId w:val="17"/>
  </w:num>
  <w:num w:numId="6" w16cid:durableId="1535074631">
    <w:abstractNumId w:val="4"/>
  </w:num>
  <w:num w:numId="7" w16cid:durableId="1103382705">
    <w:abstractNumId w:val="20"/>
  </w:num>
  <w:num w:numId="8" w16cid:durableId="945314166">
    <w:abstractNumId w:val="7"/>
  </w:num>
  <w:num w:numId="9" w16cid:durableId="522322438">
    <w:abstractNumId w:val="3"/>
  </w:num>
  <w:num w:numId="10" w16cid:durableId="1351225528">
    <w:abstractNumId w:val="14"/>
  </w:num>
  <w:num w:numId="11" w16cid:durableId="1791977454">
    <w:abstractNumId w:val="26"/>
  </w:num>
  <w:num w:numId="12" w16cid:durableId="89470918">
    <w:abstractNumId w:val="15"/>
  </w:num>
  <w:num w:numId="13" w16cid:durableId="1735465195">
    <w:abstractNumId w:val="5"/>
  </w:num>
  <w:num w:numId="14" w16cid:durableId="1139416497">
    <w:abstractNumId w:val="22"/>
  </w:num>
  <w:num w:numId="15" w16cid:durableId="1834297899">
    <w:abstractNumId w:val="12"/>
  </w:num>
  <w:num w:numId="16" w16cid:durableId="717977697">
    <w:abstractNumId w:val="19"/>
  </w:num>
  <w:num w:numId="17" w16cid:durableId="964851519">
    <w:abstractNumId w:val="6"/>
  </w:num>
  <w:num w:numId="18" w16cid:durableId="1926651207">
    <w:abstractNumId w:val="27"/>
  </w:num>
  <w:num w:numId="19" w16cid:durableId="274218193">
    <w:abstractNumId w:val="16"/>
  </w:num>
  <w:num w:numId="20" w16cid:durableId="220752451">
    <w:abstractNumId w:val="23"/>
  </w:num>
  <w:num w:numId="21" w16cid:durableId="383021865">
    <w:abstractNumId w:val="8"/>
  </w:num>
  <w:num w:numId="22" w16cid:durableId="162401273">
    <w:abstractNumId w:val="29"/>
  </w:num>
  <w:num w:numId="23" w16cid:durableId="1523741185">
    <w:abstractNumId w:val="28"/>
  </w:num>
  <w:num w:numId="24" w16cid:durableId="630525401">
    <w:abstractNumId w:val="9"/>
  </w:num>
  <w:num w:numId="25" w16cid:durableId="1729449977">
    <w:abstractNumId w:val="11"/>
  </w:num>
  <w:num w:numId="26" w16cid:durableId="693386995">
    <w:abstractNumId w:val="25"/>
  </w:num>
  <w:num w:numId="27" w16cid:durableId="655230474">
    <w:abstractNumId w:val="24"/>
  </w:num>
  <w:num w:numId="28" w16cid:durableId="1494645043">
    <w:abstractNumId w:val="21"/>
  </w:num>
  <w:num w:numId="29" w16cid:durableId="1457026153">
    <w:abstractNumId w:val="13"/>
  </w:num>
  <w:num w:numId="30" w16cid:durableId="2090076699">
    <w:abstractNumId w:val="18"/>
  </w:num>
  <w:num w:numId="31" w16cid:durableId="2037383695">
    <w:abstractNumId w:val="10"/>
  </w:num>
  <w:num w:numId="32" w16cid:durableId="66135578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83719411">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iona Clegg">
    <w15:presenceInfo w15:providerId="AD" w15:userId="S::fiona.clegg@cnac.ca::6101307f-7586-4958-8548-af06f314ebbf"/>
  </w15:person>
  <w15:person w15:author="David Comrie">
    <w15:presenceInfo w15:providerId="AD" w15:userId="S::david.comrie@cnac.ca::9194d363-16fb-4059-8cad-85de648220f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7"/>
  <w:doNotDisplayPageBoundaries/>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4B2"/>
    <w:rsid w:val="000001AC"/>
    <w:rsid w:val="00000EC5"/>
    <w:rsid w:val="000010CF"/>
    <w:rsid w:val="00002148"/>
    <w:rsid w:val="00007CA2"/>
    <w:rsid w:val="000101B9"/>
    <w:rsid w:val="00011CA1"/>
    <w:rsid w:val="00012507"/>
    <w:rsid w:val="000141DC"/>
    <w:rsid w:val="00016772"/>
    <w:rsid w:val="000204B3"/>
    <w:rsid w:val="0002119B"/>
    <w:rsid w:val="00023319"/>
    <w:rsid w:val="00023EE6"/>
    <w:rsid w:val="00024BB1"/>
    <w:rsid w:val="0002721A"/>
    <w:rsid w:val="00027D58"/>
    <w:rsid w:val="00030426"/>
    <w:rsid w:val="0003065C"/>
    <w:rsid w:val="00031122"/>
    <w:rsid w:val="00032A41"/>
    <w:rsid w:val="00033F04"/>
    <w:rsid w:val="00037C3F"/>
    <w:rsid w:val="00041645"/>
    <w:rsid w:val="00042202"/>
    <w:rsid w:val="00043FC4"/>
    <w:rsid w:val="000444B6"/>
    <w:rsid w:val="0004686E"/>
    <w:rsid w:val="000468F9"/>
    <w:rsid w:val="00047436"/>
    <w:rsid w:val="0005078E"/>
    <w:rsid w:val="000507B8"/>
    <w:rsid w:val="00050DA0"/>
    <w:rsid w:val="000533BA"/>
    <w:rsid w:val="00053E2C"/>
    <w:rsid w:val="00056A19"/>
    <w:rsid w:val="00056AC4"/>
    <w:rsid w:val="000572C8"/>
    <w:rsid w:val="00062395"/>
    <w:rsid w:val="000624F1"/>
    <w:rsid w:val="00063F13"/>
    <w:rsid w:val="000641BF"/>
    <w:rsid w:val="00065311"/>
    <w:rsid w:val="0006775A"/>
    <w:rsid w:val="0006778C"/>
    <w:rsid w:val="00067F3A"/>
    <w:rsid w:val="0007225B"/>
    <w:rsid w:val="000740E7"/>
    <w:rsid w:val="00075248"/>
    <w:rsid w:val="00075CE2"/>
    <w:rsid w:val="0007606D"/>
    <w:rsid w:val="000769B1"/>
    <w:rsid w:val="000806F7"/>
    <w:rsid w:val="00081D77"/>
    <w:rsid w:val="00085BE4"/>
    <w:rsid w:val="000877A0"/>
    <w:rsid w:val="000922A8"/>
    <w:rsid w:val="000922E5"/>
    <w:rsid w:val="000928C5"/>
    <w:rsid w:val="00092E08"/>
    <w:rsid w:val="00096D17"/>
    <w:rsid w:val="00097993"/>
    <w:rsid w:val="000A0E0E"/>
    <w:rsid w:val="000A1648"/>
    <w:rsid w:val="000A1E0E"/>
    <w:rsid w:val="000A3A5D"/>
    <w:rsid w:val="000A6DF6"/>
    <w:rsid w:val="000A7E3C"/>
    <w:rsid w:val="000B07CD"/>
    <w:rsid w:val="000B1DA0"/>
    <w:rsid w:val="000B4722"/>
    <w:rsid w:val="000B53F9"/>
    <w:rsid w:val="000C33DF"/>
    <w:rsid w:val="000C5352"/>
    <w:rsid w:val="000C55CF"/>
    <w:rsid w:val="000C59F2"/>
    <w:rsid w:val="000C6D44"/>
    <w:rsid w:val="000C7EDA"/>
    <w:rsid w:val="000D2D1C"/>
    <w:rsid w:val="000D3814"/>
    <w:rsid w:val="000D486F"/>
    <w:rsid w:val="000D5652"/>
    <w:rsid w:val="000E0EA9"/>
    <w:rsid w:val="000E7C52"/>
    <w:rsid w:val="000F0798"/>
    <w:rsid w:val="000F09BF"/>
    <w:rsid w:val="000F2381"/>
    <w:rsid w:val="000F6EE1"/>
    <w:rsid w:val="001001FC"/>
    <w:rsid w:val="001038FE"/>
    <w:rsid w:val="0010687D"/>
    <w:rsid w:val="00106EA1"/>
    <w:rsid w:val="00107A2E"/>
    <w:rsid w:val="00113A3B"/>
    <w:rsid w:val="0011597B"/>
    <w:rsid w:val="00124419"/>
    <w:rsid w:val="00126C42"/>
    <w:rsid w:val="00131C87"/>
    <w:rsid w:val="00132630"/>
    <w:rsid w:val="00132899"/>
    <w:rsid w:val="00135DB4"/>
    <w:rsid w:val="00137CDF"/>
    <w:rsid w:val="0014099F"/>
    <w:rsid w:val="0014759F"/>
    <w:rsid w:val="00147D82"/>
    <w:rsid w:val="00151A8A"/>
    <w:rsid w:val="00153876"/>
    <w:rsid w:val="001545A1"/>
    <w:rsid w:val="00155698"/>
    <w:rsid w:val="001617D1"/>
    <w:rsid w:val="00161DE4"/>
    <w:rsid w:val="00163552"/>
    <w:rsid w:val="001639E8"/>
    <w:rsid w:val="00163ACD"/>
    <w:rsid w:val="00163B23"/>
    <w:rsid w:val="001669A1"/>
    <w:rsid w:val="00167B4F"/>
    <w:rsid w:val="00167D9C"/>
    <w:rsid w:val="00172C61"/>
    <w:rsid w:val="0017328C"/>
    <w:rsid w:val="0017406D"/>
    <w:rsid w:val="00176DA6"/>
    <w:rsid w:val="00180855"/>
    <w:rsid w:val="00183491"/>
    <w:rsid w:val="00185820"/>
    <w:rsid w:val="001900FA"/>
    <w:rsid w:val="00191F3B"/>
    <w:rsid w:val="001924E4"/>
    <w:rsid w:val="0019508D"/>
    <w:rsid w:val="00197E4C"/>
    <w:rsid w:val="001A1399"/>
    <w:rsid w:val="001B1480"/>
    <w:rsid w:val="001B2A00"/>
    <w:rsid w:val="001B2A81"/>
    <w:rsid w:val="001B3AFA"/>
    <w:rsid w:val="001B3F13"/>
    <w:rsid w:val="001B5EA8"/>
    <w:rsid w:val="001B6398"/>
    <w:rsid w:val="001B7D68"/>
    <w:rsid w:val="001B7E6B"/>
    <w:rsid w:val="001B7EFB"/>
    <w:rsid w:val="001C00BE"/>
    <w:rsid w:val="001C059D"/>
    <w:rsid w:val="001C1EF6"/>
    <w:rsid w:val="001C1F0E"/>
    <w:rsid w:val="001C374C"/>
    <w:rsid w:val="001C37D5"/>
    <w:rsid w:val="001C5DF0"/>
    <w:rsid w:val="001C7056"/>
    <w:rsid w:val="001D0E8C"/>
    <w:rsid w:val="001D536F"/>
    <w:rsid w:val="001D5493"/>
    <w:rsid w:val="001D5D27"/>
    <w:rsid w:val="001D6FB2"/>
    <w:rsid w:val="001D73A2"/>
    <w:rsid w:val="001E7072"/>
    <w:rsid w:val="001E71CB"/>
    <w:rsid w:val="001F0CB8"/>
    <w:rsid w:val="001F0CFC"/>
    <w:rsid w:val="001F19EE"/>
    <w:rsid w:val="001F1BCE"/>
    <w:rsid w:val="001F28FE"/>
    <w:rsid w:val="001F35AA"/>
    <w:rsid w:val="001F54A2"/>
    <w:rsid w:val="001F7540"/>
    <w:rsid w:val="001F7953"/>
    <w:rsid w:val="001F79A7"/>
    <w:rsid w:val="00202A06"/>
    <w:rsid w:val="00203453"/>
    <w:rsid w:val="0020695B"/>
    <w:rsid w:val="00207D1A"/>
    <w:rsid w:val="00210B1C"/>
    <w:rsid w:val="00210C6D"/>
    <w:rsid w:val="00211FDA"/>
    <w:rsid w:val="00212CBF"/>
    <w:rsid w:val="00217856"/>
    <w:rsid w:val="00217DD3"/>
    <w:rsid w:val="00220F06"/>
    <w:rsid w:val="0022418D"/>
    <w:rsid w:val="00224C28"/>
    <w:rsid w:val="0022600B"/>
    <w:rsid w:val="00226CBF"/>
    <w:rsid w:val="0022778A"/>
    <w:rsid w:val="00230557"/>
    <w:rsid w:val="00235FF5"/>
    <w:rsid w:val="0023640A"/>
    <w:rsid w:val="002373C5"/>
    <w:rsid w:val="00237FC1"/>
    <w:rsid w:val="002407BF"/>
    <w:rsid w:val="00242804"/>
    <w:rsid w:val="00253542"/>
    <w:rsid w:val="00253F43"/>
    <w:rsid w:val="0025489A"/>
    <w:rsid w:val="00255939"/>
    <w:rsid w:val="00261DD1"/>
    <w:rsid w:val="00265391"/>
    <w:rsid w:val="00280870"/>
    <w:rsid w:val="00280E1D"/>
    <w:rsid w:val="00282682"/>
    <w:rsid w:val="002832F2"/>
    <w:rsid w:val="00283F26"/>
    <w:rsid w:val="00290D94"/>
    <w:rsid w:val="002910CC"/>
    <w:rsid w:val="00295C9F"/>
    <w:rsid w:val="002961A6"/>
    <w:rsid w:val="00296DAB"/>
    <w:rsid w:val="002973D0"/>
    <w:rsid w:val="002973E9"/>
    <w:rsid w:val="002A1710"/>
    <w:rsid w:val="002B0936"/>
    <w:rsid w:val="002B4BFA"/>
    <w:rsid w:val="002B65E4"/>
    <w:rsid w:val="002B730C"/>
    <w:rsid w:val="002C42BC"/>
    <w:rsid w:val="002C5443"/>
    <w:rsid w:val="002C59E9"/>
    <w:rsid w:val="002C5BAE"/>
    <w:rsid w:val="002D409F"/>
    <w:rsid w:val="002D55BE"/>
    <w:rsid w:val="002D5FC7"/>
    <w:rsid w:val="002D782D"/>
    <w:rsid w:val="002E0232"/>
    <w:rsid w:val="002E0284"/>
    <w:rsid w:val="002E0B79"/>
    <w:rsid w:val="002E1B1C"/>
    <w:rsid w:val="002E4663"/>
    <w:rsid w:val="002E7737"/>
    <w:rsid w:val="002F05E5"/>
    <w:rsid w:val="002F1B3B"/>
    <w:rsid w:val="002F47BB"/>
    <w:rsid w:val="002F5425"/>
    <w:rsid w:val="002F6A02"/>
    <w:rsid w:val="00301410"/>
    <w:rsid w:val="00307139"/>
    <w:rsid w:val="00307A12"/>
    <w:rsid w:val="00310C94"/>
    <w:rsid w:val="003127D0"/>
    <w:rsid w:val="0031309A"/>
    <w:rsid w:val="003146E4"/>
    <w:rsid w:val="0031482B"/>
    <w:rsid w:val="00315F56"/>
    <w:rsid w:val="0031641B"/>
    <w:rsid w:val="00316B68"/>
    <w:rsid w:val="003176AB"/>
    <w:rsid w:val="00322C33"/>
    <w:rsid w:val="00323714"/>
    <w:rsid w:val="00324F27"/>
    <w:rsid w:val="00326CB7"/>
    <w:rsid w:val="00326E8A"/>
    <w:rsid w:val="00330527"/>
    <w:rsid w:val="00330A23"/>
    <w:rsid w:val="00330C3D"/>
    <w:rsid w:val="00333020"/>
    <w:rsid w:val="003338C0"/>
    <w:rsid w:val="00333EFD"/>
    <w:rsid w:val="00334EBC"/>
    <w:rsid w:val="00336810"/>
    <w:rsid w:val="0033743C"/>
    <w:rsid w:val="00337863"/>
    <w:rsid w:val="0033790F"/>
    <w:rsid w:val="003413C7"/>
    <w:rsid w:val="00342BCF"/>
    <w:rsid w:val="00346323"/>
    <w:rsid w:val="0034684D"/>
    <w:rsid w:val="00352A2F"/>
    <w:rsid w:val="00353A78"/>
    <w:rsid w:val="00355BB5"/>
    <w:rsid w:val="00361E65"/>
    <w:rsid w:val="00361E7B"/>
    <w:rsid w:val="003644AA"/>
    <w:rsid w:val="00365F75"/>
    <w:rsid w:val="00367554"/>
    <w:rsid w:val="00372B86"/>
    <w:rsid w:val="00373671"/>
    <w:rsid w:val="00380ED4"/>
    <w:rsid w:val="00382A97"/>
    <w:rsid w:val="003840FE"/>
    <w:rsid w:val="003867CD"/>
    <w:rsid w:val="003868C8"/>
    <w:rsid w:val="00393722"/>
    <w:rsid w:val="0039432C"/>
    <w:rsid w:val="003952F5"/>
    <w:rsid w:val="00396729"/>
    <w:rsid w:val="003A35E0"/>
    <w:rsid w:val="003A3FF8"/>
    <w:rsid w:val="003A4611"/>
    <w:rsid w:val="003A51AA"/>
    <w:rsid w:val="003A59F6"/>
    <w:rsid w:val="003A5E03"/>
    <w:rsid w:val="003A6787"/>
    <w:rsid w:val="003B02F9"/>
    <w:rsid w:val="003B457C"/>
    <w:rsid w:val="003B47F7"/>
    <w:rsid w:val="003B57B8"/>
    <w:rsid w:val="003B65E8"/>
    <w:rsid w:val="003B77F8"/>
    <w:rsid w:val="003B7D15"/>
    <w:rsid w:val="003C0A69"/>
    <w:rsid w:val="003C3131"/>
    <w:rsid w:val="003C52DA"/>
    <w:rsid w:val="003C6140"/>
    <w:rsid w:val="003C68E9"/>
    <w:rsid w:val="003C71A1"/>
    <w:rsid w:val="003C76AE"/>
    <w:rsid w:val="003D3F9C"/>
    <w:rsid w:val="003D46B7"/>
    <w:rsid w:val="003D4BF7"/>
    <w:rsid w:val="003D7DF4"/>
    <w:rsid w:val="003E054E"/>
    <w:rsid w:val="003E150B"/>
    <w:rsid w:val="003E1ECD"/>
    <w:rsid w:val="003E2D5D"/>
    <w:rsid w:val="003E501B"/>
    <w:rsid w:val="003E7451"/>
    <w:rsid w:val="003E7DAA"/>
    <w:rsid w:val="003F1866"/>
    <w:rsid w:val="003F2469"/>
    <w:rsid w:val="003F3968"/>
    <w:rsid w:val="003F4678"/>
    <w:rsid w:val="003F4B44"/>
    <w:rsid w:val="003F6878"/>
    <w:rsid w:val="003F7AE6"/>
    <w:rsid w:val="00400937"/>
    <w:rsid w:val="004013FD"/>
    <w:rsid w:val="004025D1"/>
    <w:rsid w:val="00402F6B"/>
    <w:rsid w:val="004046D6"/>
    <w:rsid w:val="00412E2C"/>
    <w:rsid w:val="004141DC"/>
    <w:rsid w:val="0041470A"/>
    <w:rsid w:val="0041747A"/>
    <w:rsid w:val="00423029"/>
    <w:rsid w:val="00425B25"/>
    <w:rsid w:val="00427583"/>
    <w:rsid w:val="00427F4A"/>
    <w:rsid w:val="00430A7C"/>
    <w:rsid w:val="0043352E"/>
    <w:rsid w:val="00436AD4"/>
    <w:rsid w:val="00440326"/>
    <w:rsid w:val="00440672"/>
    <w:rsid w:val="00440A06"/>
    <w:rsid w:val="004415CF"/>
    <w:rsid w:val="00442860"/>
    <w:rsid w:val="00445293"/>
    <w:rsid w:val="0044600B"/>
    <w:rsid w:val="00446CEC"/>
    <w:rsid w:val="00447D96"/>
    <w:rsid w:val="004510F0"/>
    <w:rsid w:val="004513A8"/>
    <w:rsid w:val="00451D7F"/>
    <w:rsid w:val="0045280F"/>
    <w:rsid w:val="00453579"/>
    <w:rsid w:val="00455643"/>
    <w:rsid w:val="004560BE"/>
    <w:rsid w:val="00456400"/>
    <w:rsid w:val="00456B35"/>
    <w:rsid w:val="00457553"/>
    <w:rsid w:val="0046567A"/>
    <w:rsid w:val="00466148"/>
    <w:rsid w:val="00466ED5"/>
    <w:rsid w:val="00467AB6"/>
    <w:rsid w:val="00470C0B"/>
    <w:rsid w:val="00472C97"/>
    <w:rsid w:val="00473A0C"/>
    <w:rsid w:val="004777E2"/>
    <w:rsid w:val="004801A3"/>
    <w:rsid w:val="00482535"/>
    <w:rsid w:val="00483E02"/>
    <w:rsid w:val="004900C7"/>
    <w:rsid w:val="004908AF"/>
    <w:rsid w:val="0049164F"/>
    <w:rsid w:val="004918FE"/>
    <w:rsid w:val="004925D6"/>
    <w:rsid w:val="004931AE"/>
    <w:rsid w:val="00494259"/>
    <w:rsid w:val="004949EC"/>
    <w:rsid w:val="00494C84"/>
    <w:rsid w:val="00494F22"/>
    <w:rsid w:val="004A0B5C"/>
    <w:rsid w:val="004A2344"/>
    <w:rsid w:val="004A28A4"/>
    <w:rsid w:val="004A28AB"/>
    <w:rsid w:val="004A3E17"/>
    <w:rsid w:val="004A4972"/>
    <w:rsid w:val="004A4A2E"/>
    <w:rsid w:val="004A5C22"/>
    <w:rsid w:val="004B06A0"/>
    <w:rsid w:val="004B22AE"/>
    <w:rsid w:val="004B295F"/>
    <w:rsid w:val="004B3117"/>
    <w:rsid w:val="004B35D3"/>
    <w:rsid w:val="004B47C3"/>
    <w:rsid w:val="004B4DB5"/>
    <w:rsid w:val="004B5D80"/>
    <w:rsid w:val="004B7731"/>
    <w:rsid w:val="004C0114"/>
    <w:rsid w:val="004C0759"/>
    <w:rsid w:val="004C0EB2"/>
    <w:rsid w:val="004C197D"/>
    <w:rsid w:val="004C3192"/>
    <w:rsid w:val="004C34D5"/>
    <w:rsid w:val="004C3B32"/>
    <w:rsid w:val="004C452B"/>
    <w:rsid w:val="004C6B01"/>
    <w:rsid w:val="004C7886"/>
    <w:rsid w:val="004D0B39"/>
    <w:rsid w:val="004D1BBD"/>
    <w:rsid w:val="004D2382"/>
    <w:rsid w:val="004D6250"/>
    <w:rsid w:val="004D68AB"/>
    <w:rsid w:val="004D7048"/>
    <w:rsid w:val="004E01BE"/>
    <w:rsid w:val="004E0F02"/>
    <w:rsid w:val="004E235D"/>
    <w:rsid w:val="004E4482"/>
    <w:rsid w:val="004E468C"/>
    <w:rsid w:val="004E58A3"/>
    <w:rsid w:val="004E76C4"/>
    <w:rsid w:val="004F0EE7"/>
    <w:rsid w:val="004F3C6D"/>
    <w:rsid w:val="004F6263"/>
    <w:rsid w:val="004F6A74"/>
    <w:rsid w:val="004F6E1F"/>
    <w:rsid w:val="004F7324"/>
    <w:rsid w:val="004F7BD1"/>
    <w:rsid w:val="005019B9"/>
    <w:rsid w:val="00501EF6"/>
    <w:rsid w:val="005029B4"/>
    <w:rsid w:val="0050492E"/>
    <w:rsid w:val="005050FA"/>
    <w:rsid w:val="0050551E"/>
    <w:rsid w:val="00516105"/>
    <w:rsid w:val="00516B0F"/>
    <w:rsid w:val="00520319"/>
    <w:rsid w:val="00525285"/>
    <w:rsid w:val="0053050C"/>
    <w:rsid w:val="005307FA"/>
    <w:rsid w:val="00533485"/>
    <w:rsid w:val="005346E7"/>
    <w:rsid w:val="00537691"/>
    <w:rsid w:val="0054127B"/>
    <w:rsid w:val="005420B9"/>
    <w:rsid w:val="0054230E"/>
    <w:rsid w:val="00546467"/>
    <w:rsid w:val="00546636"/>
    <w:rsid w:val="00546F51"/>
    <w:rsid w:val="0054788F"/>
    <w:rsid w:val="0055032C"/>
    <w:rsid w:val="00554DFB"/>
    <w:rsid w:val="005609CB"/>
    <w:rsid w:val="00560E07"/>
    <w:rsid w:val="005620FB"/>
    <w:rsid w:val="005633D3"/>
    <w:rsid w:val="00566B34"/>
    <w:rsid w:val="00571272"/>
    <w:rsid w:val="00573325"/>
    <w:rsid w:val="0057405F"/>
    <w:rsid w:val="005744B3"/>
    <w:rsid w:val="005745F0"/>
    <w:rsid w:val="00574B64"/>
    <w:rsid w:val="005804EE"/>
    <w:rsid w:val="0058060F"/>
    <w:rsid w:val="00580AAE"/>
    <w:rsid w:val="00581F95"/>
    <w:rsid w:val="00595CF9"/>
    <w:rsid w:val="005973F3"/>
    <w:rsid w:val="005A0531"/>
    <w:rsid w:val="005A0820"/>
    <w:rsid w:val="005A105F"/>
    <w:rsid w:val="005A14C6"/>
    <w:rsid w:val="005A1AEE"/>
    <w:rsid w:val="005A2528"/>
    <w:rsid w:val="005A5A2A"/>
    <w:rsid w:val="005A68CC"/>
    <w:rsid w:val="005A75D8"/>
    <w:rsid w:val="005A7E95"/>
    <w:rsid w:val="005B02D6"/>
    <w:rsid w:val="005B153D"/>
    <w:rsid w:val="005B15A1"/>
    <w:rsid w:val="005B280C"/>
    <w:rsid w:val="005B29C3"/>
    <w:rsid w:val="005B5BFC"/>
    <w:rsid w:val="005B7342"/>
    <w:rsid w:val="005C0C9D"/>
    <w:rsid w:val="005C12E7"/>
    <w:rsid w:val="005C169D"/>
    <w:rsid w:val="005C32BE"/>
    <w:rsid w:val="005C3986"/>
    <w:rsid w:val="005C3F58"/>
    <w:rsid w:val="005C40EC"/>
    <w:rsid w:val="005C4A0D"/>
    <w:rsid w:val="005C5121"/>
    <w:rsid w:val="005C65BC"/>
    <w:rsid w:val="005C706D"/>
    <w:rsid w:val="005C7692"/>
    <w:rsid w:val="005D2F14"/>
    <w:rsid w:val="005D31AA"/>
    <w:rsid w:val="005D34EC"/>
    <w:rsid w:val="005D369E"/>
    <w:rsid w:val="005D7D8F"/>
    <w:rsid w:val="005E00E5"/>
    <w:rsid w:val="005E0149"/>
    <w:rsid w:val="005E19FB"/>
    <w:rsid w:val="005E2A68"/>
    <w:rsid w:val="005E3F02"/>
    <w:rsid w:val="005F1185"/>
    <w:rsid w:val="005F2F49"/>
    <w:rsid w:val="005F528B"/>
    <w:rsid w:val="005F6885"/>
    <w:rsid w:val="006014D9"/>
    <w:rsid w:val="00603A56"/>
    <w:rsid w:val="00605D4A"/>
    <w:rsid w:val="00616084"/>
    <w:rsid w:val="00616355"/>
    <w:rsid w:val="006223A9"/>
    <w:rsid w:val="00622672"/>
    <w:rsid w:val="00622B5C"/>
    <w:rsid w:val="006252AC"/>
    <w:rsid w:val="00630191"/>
    <w:rsid w:val="00630C91"/>
    <w:rsid w:val="00631217"/>
    <w:rsid w:val="006330D1"/>
    <w:rsid w:val="0063576B"/>
    <w:rsid w:val="00636B3D"/>
    <w:rsid w:val="006370A0"/>
    <w:rsid w:val="0063798A"/>
    <w:rsid w:val="0064201A"/>
    <w:rsid w:val="0064227A"/>
    <w:rsid w:val="006424F4"/>
    <w:rsid w:val="006453CE"/>
    <w:rsid w:val="006457E3"/>
    <w:rsid w:val="006467C9"/>
    <w:rsid w:val="006469D0"/>
    <w:rsid w:val="00647903"/>
    <w:rsid w:val="00650289"/>
    <w:rsid w:val="006502A3"/>
    <w:rsid w:val="00654A92"/>
    <w:rsid w:val="006567E3"/>
    <w:rsid w:val="00657F8A"/>
    <w:rsid w:val="00661905"/>
    <w:rsid w:val="006635A7"/>
    <w:rsid w:val="006654BB"/>
    <w:rsid w:val="006667F0"/>
    <w:rsid w:val="00666D2A"/>
    <w:rsid w:val="0066761B"/>
    <w:rsid w:val="00667BF1"/>
    <w:rsid w:val="0067088C"/>
    <w:rsid w:val="00672431"/>
    <w:rsid w:val="00672626"/>
    <w:rsid w:val="00673F86"/>
    <w:rsid w:val="00683C34"/>
    <w:rsid w:val="00683CA5"/>
    <w:rsid w:val="006847E9"/>
    <w:rsid w:val="006853B3"/>
    <w:rsid w:val="00690C1D"/>
    <w:rsid w:val="00692542"/>
    <w:rsid w:val="006928FB"/>
    <w:rsid w:val="00692911"/>
    <w:rsid w:val="00693ECE"/>
    <w:rsid w:val="006976BC"/>
    <w:rsid w:val="006A2BEF"/>
    <w:rsid w:val="006A2F90"/>
    <w:rsid w:val="006A678D"/>
    <w:rsid w:val="006A7751"/>
    <w:rsid w:val="006B4BB1"/>
    <w:rsid w:val="006B5EB5"/>
    <w:rsid w:val="006B6D7D"/>
    <w:rsid w:val="006B7667"/>
    <w:rsid w:val="006C003A"/>
    <w:rsid w:val="006C10EC"/>
    <w:rsid w:val="006C1698"/>
    <w:rsid w:val="006C3285"/>
    <w:rsid w:val="006C33F4"/>
    <w:rsid w:val="006C5659"/>
    <w:rsid w:val="006C7512"/>
    <w:rsid w:val="006D2546"/>
    <w:rsid w:val="006D40B7"/>
    <w:rsid w:val="006D5D66"/>
    <w:rsid w:val="006E6BB0"/>
    <w:rsid w:val="006E6F27"/>
    <w:rsid w:val="006F36A8"/>
    <w:rsid w:val="006F3A60"/>
    <w:rsid w:val="006F68B9"/>
    <w:rsid w:val="006F7888"/>
    <w:rsid w:val="007006A5"/>
    <w:rsid w:val="00700FDB"/>
    <w:rsid w:val="00702A9C"/>
    <w:rsid w:val="007051E2"/>
    <w:rsid w:val="007053DD"/>
    <w:rsid w:val="0070613F"/>
    <w:rsid w:val="007067D7"/>
    <w:rsid w:val="007107FE"/>
    <w:rsid w:val="00711106"/>
    <w:rsid w:val="00713C64"/>
    <w:rsid w:val="007205D5"/>
    <w:rsid w:val="00723302"/>
    <w:rsid w:val="00724CA3"/>
    <w:rsid w:val="007263D1"/>
    <w:rsid w:val="0073043C"/>
    <w:rsid w:val="007348FD"/>
    <w:rsid w:val="00734CD0"/>
    <w:rsid w:val="00734FF8"/>
    <w:rsid w:val="007365A6"/>
    <w:rsid w:val="00736DAD"/>
    <w:rsid w:val="007406F8"/>
    <w:rsid w:val="00741347"/>
    <w:rsid w:val="0074313A"/>
    <w:rsid w:val="00743AF7"/>
    <w:rsid w:val="00744AB0"/>
    <w:rsid w:val="00745244"/>
    <w:rsid w:val="00745573"/>
    <w:rsid w:val="00745B41"/>
    <w:rsid w:val="00746A83"/>
    <w:rsid w:val="00747103"/>
    <w:rsid w:val="00747A18"/>
    <w:rsid w:val="007507D9"/>
    <w:rsid w:val="00750A4A"/>
    <w:rsid w:val="0075137B"/>
    <w:rsid w:val="007516B5"/>
    <w:rsid w:val="0075220D"/>
    <w:rsid w:val="0076048D"/>
    <w:rsid w:val="00760F0A"/>
    <w:rsid w:val="00765EF9"/>
    <w:rsid w:val="00765F34"/>
    <w:rsid w:val="00767F19"/>
    <w:rsid w:val="0077194F"/>
    <w:rsid w:val="007741E0"/>
    <w:rsid w:val="00776370"/>
    <w:rsid w:val="00776470"/>
    <w:rsid w:val="00777D5F"/>
    <w:rsid w:val="007810BF"/>
    <w:rsid w:val="00781D43"/>
    <w:rsid w:val="007830EC"/>
    <w:rsid w:val="0078420C"/>
    <w:rsid w:val="00784CAB"/>
    <w:rsid w:val="007860F5"/>
    <w:rsid w:val="00787F63"/>
    <w:rsid w:val="007903FA"/>
    <w:rsid w:val="0079056C"/>
    <w:rsid w:val="00790845"/>
    <w:rsid w:val="007908A7"/>
    <w:rsid w:val="00792872"/>
    <w:rsid w:val="00796807"/>
    <w:rsid w:val="00796BFE"/>
    <w:rsid w:val="00797569"/>
    <w:rsid w:val="0079778F"/>
    <w:rsid w:val="007A6505"/>
    <w:rsid w:val="007A78BF"/>
    <w:rsid w:val="007A7914"/>
    <w:rsid w:val="007B5281"/>
    <w:rsid w:val="007B5C50"/>
    <w:rsid w:val="007C05EB"/>
    <w:rsid w:val="007C182B"/>
    <w:rsid w:val="007C1CDF"/>
    <w:rsid w:val="007C491A"/>
    <w:rsid w:val="007C493D"/>
    <w:rsid w:val="007C6375"/>
    <w:rsid w:val="007C6790"/>
    <w:rsid w:val="007C7D5E"/>
    <w:rsid w:val="007D0DE1"/>
    <w:rsid w:val="007D44D6"/>
    <w:rsid w:val="007D4C98"/>
    <w:rsid w:val="007D5702"/>
    <w:rsid w:val="007E18DD"/>
    <w:rsid w:val="007E29B9"/>
    <w:rsid w:val="007E3719"/>
    <w:rsid w:val="007E4C3F"/>
    <w:rsid w:val="007E535F"/>
    <w:rsid w:val="007E6226"/>
    <w:rsid w:val="007E7DF7"/>
    <w:rsid w:val="007F15C8"/>
    <w:rsid w:val="007F1F89"/>
    <w:rsid w:val="007F399D"/>
    <w:rsid w:val="007F3F6D"/>
    <w:rsid w:val="007F453C"/>
    <w:rsid w:val="007F69FD"/>
    <w:rsid w:val="008013E7"/>
    <w:rsid w:val="00802C9B"/>
    <w:rsid w:val="00803E4C"/>
    <w:rsid w:val="00804FEA"/>
    <w:rsid w:val="00806563"/>
    <w:rsid w:val="00807EAC"/>
    <w:rsid w:val="0081190C"/>
    <w:rsid w:val="0081406F"/>
    <w:rsid w:val="00814457"/>
    <w:rsid w:val="00815911"/>
    <w:rsid w:val="00817CD3"/>
    <w:rsid w:val="00826EF5"/>
    <w:rsid w:val="008343E1"/>
    <w:rsid w:val="00835DBD"/>
    <w:rsid w:val="00840AB2"/>
    <w:rsid w:val="00846E4C"/>
    <w:rsid w:val="00852851"/>
    <w:rsid w:val="00852B4C"/>
    <w:rsid w:val="008608BF"/>
    <w:rsid w:val="00865522"/>
    <w:rsid w:val="00867160"/>
    <w:rsid w:val="008672E3"/>
    <w:rsid w:val="00871305"/>
    <w:rsid w:val="00874AA3"/>
    <w:rsid w:val="00874FE3"/>
    <w:rsid w:val="00876307"/>
    <w:rsid w:val="0088388D"/>
    <w:rsid w:val="00886326"/>
    <w:rsid w:val="0088691B"/>
    <w:rsid w:val="00886B36"/>
    <w:rsid w:val="008916D0"/>
    <w:rsid w:val="0089773B"/>
    <w:rsid w:val="008A09EA"/>
    <w:rsid w:val="008A1A2D"/>
    <w:rsid w:val="008A66CC"/>
    <w:rsid w:val="008A703A"/>
    <w:rsid w:val="008B00D6"/>
    <w:rsid w:val="008B03B9"/>
    <w:rsid w:val="008B07A0"/>
    <w:rsid w:val="008B0B8D"/>
    <w:rsid w:val="008B13D7"/>
    <w:rsid w:val="008B21FC"/>
    <w:rsid w:val="008B3505"/>
    <w:rsid w:val="008B5852"/>
    <w:rsid w:val="008B5D3D"/>
    <w:rsid w:val="008C1B64"/>
    <w:rsid w:val="008C3083"/>
    <w:rsid w:val="008C4238"/>
    <w:rsid w:val="008C6224"/>
    <w:rsid w:val="008C7722"/>
    <w:rsid w:val="008D2A44"/>
    <w:rsid w:val="008D4E82"/>
    <w:rsid w:val="008D5EC8"/>
    <w:rsid w:val="008D6355"/>
    <w:rsid w:val="008E02AB"/>
    <w:rsid w:val="008E1A55"/>
    <w:rsid w:val="008E3ADA"/>
    <w:rsid w:val="008E63BA"/>
    <w:rsid w:val="008E678D"/>
    <w:rsid w:val="008E76C3"/>
    <w:rsid w:val="008F2CCC"/>
    <w:rsid w:val="008F3543"/>
    <w:rsid w:val="008F5567"/>
    <w:rsid w:val="008F5939"/>
    <w:rsid w:val="008F67C5"/>
    <w:rsid w:val="008F7C5A"/>
    <w:rsid w:val="009003BB"/>
    <w:rsid w:val="009015A7"/>
    <w:rsid w:val="00903323"/>
    <w:rsid w:val="009045D1"/>
    <w:rsid w:val="00906514"/>
    <w:rsid w:val="00906706"/>
    <w:rsid w:val="00910AB3"/>
    <w:rsid w:val="0091222D"/>
    <w:rsid w:val="009122EF"/>
    <w:rsid w:val="0091245B"/>
    <w:rsid w:val="00913683"/>
    <w:rsid w:val="009138A6"/>
    <w:rsid w:val="00913EEA"/>
    <w:rsid w:val="00923274"/>
    <w:rsid w:val="00925297"/>
    <w:rsid w:val="00925A9A"/>
    <w:rsid w:val="00925CF2"/>
    <w:rsid w:val="009261AC"/>
    <w:rsid w:val="009262AA"/>
    <w:rsid w:val="009265D5"/>
    <w:rsid w:val="0092682E"/>
    <w:rsid w:val="00926C16"/>
    <w:rsid w:val="00930568"/>
    <w:rsid w:val="00934E0B"/>
    <w:rsid w:val="0093601C"/>
    <w:rsid w:val="009376C6"/>
    <w:rsid w:val="00937E77"/>
    <w:rsid w:val="00941E02"/>
    <w:rsid w:val="00944DB5"/>
    <w:rsid w:val="009452BB"/>
    <w:rsid w:val="00945D6E"/>
    <w:rsid w:val="0094659D"/>
    <w:rsid w:val="00950685"/>
    <w:rsid w:val="00950808"/>
    <w:rsid w:val="00952371"/>
    <w:rsid w:val="00952899"/>
    <w:rsid w:val="00952C2E"/>
    <w:rsid w:val="00953ABA"/>
    <w:rsid w:val="0095540D"/>
    <w:rsid w:val="00955C14"/>
    <w:rsid w:val="009570F7"/>
    <w:rsid w:val="00962A5F"/>
    <w:rsid w:val="00964A56"/>
    <w:rsid w:val="0096575E"/>
    <w:rsid w:val="009704D1"/>
    <w:rsid w:val="00971797"/>
    <w:rsid w:val="00972644"/>
    <w:rsid w:val="00976DD7"/>
    <w:rsid w:val="009771AA"/>
    <w:rsid w:val="009778C8"/>
    <w:rsid w:val="009821F2"/>
    <w:rsid w:val="009835BB"/>
    <w:rsid w:val="009865C8"/>
    <w:rsid w:val="00987EB0"/>
    <w:rsid w:val="00990759"/>
    <w:rsid w:val="009909AB"/>
    <w:rsid w:val="00991D13"/>
    <w:rsid w:val="0099295B"/>
    <w:rsid w:val="0099318A"/>
    <w:rsid w:val="00994144"/>
    <w:rsid w:val="00995BBC"/>
    <w:rsid w:val="00995DE1"/>
    <w:rsid w:val="0099620E"/>
    <w:rsid w:val="00996DF5"/>
    <w:rsid w:val="00997411"/>
    <w:rsid w:val="00997960"/>
    <w:rsid w:val="009A0276"/>
    <w:rsid w:val="009A1C57"/>
    <w:rsid w:val="009A22A4"/>
    <w:rsid w:val="009A4925"/>
    <w:rsid w:val="009A65CA"/>
    <w:rsid w:val="009B44F6"/>
    <w:rsid w:val="009B6065"/>
    <w:rsid w:val="009B783E"/>
    <w:rsid w:val="009C1873"/>
    <w:rsid w:val="009C1F18"/>
    <w:rsid w:val="009C3876"/>
    <w:rsid w:val="009C51CF"/>
    <w:rsid w:val="009C5E2D"/>
    <w:rsid w:val="009C5FA2"/>
    <w:rsid w:val="009D1088"/>
    <w:rsid w:val="009D12A5"/>
    <w:rsid w:val="009D743C"/>
    <w:rsid w:val="009E27C4"/>
    <w:rsid w:val="009E625C"/>
    <w:rsid w:val="009E6446"/>
    <w:rsid w:val="009E65FD"/>
    <w:rsid w:val="009E683A"/>
    <w:rsid w:val="009F03FC"/>
    <w:rsid w:val="009F1147"/>
    <w:rsid w:val="009F16F5"/>
    <w:rsid w:val="009F17D0"/>
    <w:rsid w:val="009F3D2C"/>
    <w:rsid w:val="009F4A83"/>
    <w:rsid w:val="009F6239"/>
    <w:rsid w:val="009F6A32"/>
    <w:rsid w:val="009F6F8C"/>
    <w:rsid w:val="00A007F2"/>
    <w:rsid w:val="00A00B5D"/>
    <w:rsid w:val="00A014A0"/>
    <w:rsid w:val="00A01BCD"/>
    <w:rsid w:val="00A10598"/>
    <w:rsid w:val="00A108BF"/>
    <w:rsid w:val="00A123CA"/>
    <w:rsid w:val="00A12F02"/>
    <w:rsid w:val="00A14350"/>
    <w:rsid w:val="00A1480D"/>
    <w:rsid w:val="00A177DD"/>
    <w:rsid w:val="00A21AC4"/>
    <w:rsid w:val="00A220B0"/>
    <w:rsid w:val="00A22721"/>
    <w:rsid w:val="00A26D74"/>
    <w:rsid w:val="00A30F8B"/>
    <w:rsid w:val="00A319FE"/>
    <w:rsid w:val="00A32EE8"/>
    <w:rsid w:val="00A33730"/>
    <w:rsid w:val="00A3504A"/>
    <w:rsid w:val="00A350E0"/>
    <w:rsid w:val="00A42D16"/>
    <w:rsid w:val="00A44D6E"/>
    <w:rsid w:val="00A44DB5"/>
    <w:rsid w:val="00A4621F"/>
    <w:rsid w:val="00A46849"/>
    <w:rsid w:val="00A46BEC"/>
    <w:rsid w:val="00A47C49"/>
    <w:rsid w:val="00A47E6A"/>
    <w:rsid w:val="00A513A9"/>
    <w:rsid w:val="00A54521"/>
    <w:rsid w:val="00A55F39"/>
    <w:rsid w:val="00A60C1F"/>
    <w:rsid w:val="00A618B7"/>
    <w:rsid w:val="00A64AB6"/>
    <w:rsid w:val="00A65317"/>
    <w:rsid w:val="00A654EB"/>
    <w:rsid w:val="00A664AA"/>
    <w:rsid w:val="00A67D31"/>
    <w:rsid w:val="00A71D79"/>
    <w:rsid w:val="00A73A18"/>
    <w:rsid w:val="00A75458"/>
    <w:rsid w:val="00A76B7D"/>
    <w:rsid w:val="00A828A5"/>
    <w:rsid w:val="00A8363A"/>
    <w:rsid w:val="00A869DD"/>
    <w:rsid w:val="00A878D8"/>
    <w:rsid w:val="00A91F9A"/>
    <w:rsid w:val="00A92988"/>
    <w:rsid w:val="00A92B14"/>
    <w:rsid w:val="00A940AE"/>
    <w:rsid w:val="00A94DCA"/>
    <w:rsid w:val="00A957CF"/>
    <w:rsid w:val="00AA04C7"/>
    <w:rsid w:val="00AA1451"/>
    <w:rsid w:val="00AA1561"/>
    <w:rsid w:val="00AA15E6"/>
    <w:rsid w:val="00AA17E5"/>
    <w:rsid w:val="00AA21A6"/>
    <w:rsid w:val="00AA4A72"/>
    <w:rsid w:val="00AA4D5C"/>
    <w:rsid w:val="00AA60AC"/>
    <w:rsid w:val="00AA66B0"/>
    <w:rsid w:val="00AA66D4"/>
    <w:rsid w:val="00AA7972"/>
    <w:rsid w:val="00AA79B9"/>
    <w:rsid w:val="00AB1DCB"/>
    <w:rsid w:val="00AB4BC5"/>
    <w:rsid w:val="00AB68B4"/>
    <w:rsid w:val="00AB729C"/>
    <w:rsid w:val="00AC158B"/>
    <w:rsid w:val="00AC318D"/>
    <w:rsid w:val="00AC41BA"/>
    <w:rsid w:val="00AC5DC3"/>
    <w:rsid w:val="00AD0619"/>
    <w:rsid w:val="00AD48CF"/>
    <w:rsid w:val="00AD6D5F"/>
    <w:rsid w:val="00AD7105"/>
    <w:rsid w:val="00AE1F70"/>
    <w:rsid w:val="00AE239B"/>
    <w:rsid w:val="00AE26A8"/>
    <w:rsid w:val="00AE2E9C"/>
    <w:rsid w:val="00AE47BA"/>
    <w:rsid w:val="00AE5EB9"/>
    <w:rsid w:val="00AE73CE"/>
    <w:rsid w:val="00AE7DF2"/>
    <w:rsid w:val="00AF1777"/>
    <w:rsid w:val="00AF3676"/>
    <w:rsid w:val="00AF3C5F"/>
    <w:rsid w:val="00AF4381"/>
    <w:rsid w:val="00AF6CE8"/>
    <w:rsid w:val="00B01940"/>
    <w:rsid w:val="00B03DBF"/>
    <w:rsid w:val="00B05FC0"/>
    <w:rsid w:val="00B10649"/>
    <w:rsid w:val="00B111C9"/>
    <w:rsid w:val="00B1229C"/>
    <w:rsid w:val="00B14DAD"/>
    <w:rsid w:val="00B15B00"/>
    <w:rsid w:val="00B16B2A"/>
    <w:rsid w:val="00B177BD"/>
    <w:rsid w:val="00B17898"/>
    <w:rsid w:val="00B17C2A"/>
    <w:rsid w:val="00B209BA"/>
    <w:rsid w:val="00B21C1D"/>
    <w:rsid w:val="00B257E5"/>
    <w:rsid w:val="00B25E4A"/>
    <w:rsid w:val="00B30497"/>
    <w:rsid w:val="00B32C21"/>
    <w:rsid w:val="00B34FBB"/>
    <w:rsid w:val="00B35A14"/>
    <w:rsid w:val="00B378B7"/>
    <w:rsid w:val="00B46229"/>
    <w:rsid w:val="00B50333"/>
    <w:rsid w:val="00B5538E"/>
    <w:rsid w:val="00B56F0A"/>
    <w:rsid w:val="00B611BD"/>
    <w:rsid w:val="00B662E2"/>
    <w:rsid w:val="00B667A2"/>
    <w:rsid w:val="00B7208A"/>
    <w:rsid w:val="00B7427E"/>
    <w:rsid w:val="00B75668"/>
    <w:rsid w:val="00B75F7D"/>
    <w:rsid w:val="00B77190"/>
    <w:rsid w:val="00B775F1"/>
    <w:rsid w:val="00B779CB"/>
    <w:rsid w:val="00B818F3"/>
    <w:rsid w:val="00B81ABF"/>
    <w:rsid w:val="00B81FAB"/>
    <w:rsid w:val="00B81FEC"/>
    <w:rsid w:val="00B84E7D"/>
    <w:rsid w:val="00B878E2"/>
    <w:rsid w:val="00B9014C"/>
    <w:rsid w:val="00B90290"/>
    <w:rsid w:val="00B916E8"/>
    <w:rsid w:val="00B92D0A"/>
    <w:rsid w:val="00B93B27"/>
    <w:rsid w:val="00B94C74"/>
    <w:rsid w:val="00B97991"/>
    <w:rsid w:val="00B97EF1"/>
    <w:rsid w:val="00BA006C"/>
    <w:rsid w:val="00BA12BE"/>
    <w:rsid w:val="00BA2240"/>
    <w:rsid w:val="00BA33D1"/>
    <w:rsid w:val="00BB2842"/>
    <w:rsid w:val="00BB4485"/>
    <w:rsid w:val="00BB53F4"/>
    <w:rsid w:val="00BC45C5"/>
    <w:rsid w:val="00BC7B3C"/>
    <w:rsid w:val="00BD29B0"/>
    <w:rsid w:val="00BD2BC6"/>
    <w:rsid w:val="00BD6EED"/>
    <w:rsid w:val="00BD76D0"/>
    <w:rsid w:val="00BE1447"/>
    <w:rsid w:val="00BE18CF"/>
    <w:rsid w:val="00BE38A6"/>
    <w:rsid w:val="00BE4404"/>
    <w:rsid w:val="00BE6B94"/>
    <w:rsid w:val="00BF1507"/>
    <w:rsid w:val="00BF1CA2"/>
    <w:rsid w:val="00BF46A6"/>
    <w:rsid w:val="00BF51FB"/>
    <w:rsid w:val="00BF7C0F"/>
    <w:rsid w:val="00C01392"/>
    <w:rsid w:val="00C01E98"/>
    <w:rsid w:val="00C02A6A"/>
    <w:rsid w:val="00C06BE8"/>
    <w:rsid w:val="00C1054E"/>
    <w:rsid w:val="00C10DBF"/>
    <w:rsid w:val="00C2058C"/>
    <w:rsid w:val="00C22B8F"/>
    <w:rsid w:val="00C2614A"/>
    <w:rsid w:val="00C318B8"/>
    <w:rsid w:val="00C31BE2"/>
    <w:rsid w:val="00C3451E"/>
    <w:rsid w:val="00C35F7E"/>
    <w:rsid w:val="00C369C9"/>
    <w:rsid w:val="00C43CC2"/>
    <w:rsid w:val="00C45F1F"/>
    <w:rsid w:val="00C47AD7"/>
    <w:rsid w:val="00C47F0B"/>
    <w:rsid w:val="00C501D5"/>
    <w:rsid w:val="00C52712"/>
    <w:rsid w:val="00C52965"/>
    <w:rsid w:val="00C52E62"/>
    <w:rsid w:val="00C549E1"/>
    <w:rsid w:val="00C57A0A"/>
    <w:rsid w:val="00C57E60"/>
    <w:rsid w:val="00C6695D"/>
    <w:rsid w:val="00C72184"/>
    <w:rsid w:val="00C7415E"/>
    <w:rsid w:val="00C746E1"/>
    <w:rsid w:val="00C759D5"/>
    <w:rsid w:val="00C759EF"/>
    <w:rsid w:val="00C847D3"/>
    <w:rsid w:val="00C875E5"/>
    <w:rsid w:val="00C90778"/>
    <w:rsid w:val="00C90B53"/>
    <w:rsid w:val="00CA0082"/>
    <w:rsid w:val="00CA0C21"/>
    <w:rsid w:val="00CA1B7E"/>
    <w:rsid w:val="00CA32AE"/>
    <w:rsid w:val="00CA3F0F"/>
    <w:rsid w:val="00CA4FD5"/>
    <w:rsid w:val="00CA751C"/>
    <w:rsid w:val="00CB0591"/>
    <w:rsid w:val="00CB06A0"/>
    <w:rsid w:val="00CB1ECA"/>
    <w:rsid w:val="00CB3356"/>
    <w:rsid w:val="00CB4BFE"/>
    <w:rsid w:val="00CB53B0"/>
    <w:rsid w:val="00CB59F2"/>
    <w:rsid w:val="00CB6100"/>
    <w:rsid w:val="00CB6470"/>
    <w:rsid w:val="00CC01E5"/>
    <w:rsid w:val="00CC49D8"/>
    <w:rsid w:val="00CC6776"/>
    <w:rsid w:val="00CC6AAB"/>
    <w:rsid w:val="00CD01D9"/>
    <w:rsid w:val="00CD023B"/>
    <w:rsid w:val="00CD15B4"/>
    <w:rsid w:val="00CD1997"/>
    <w:rsid w:val="00CE306D"/>
    <w:rsid w:val="00CE32D7"/>
    <w:rsid w:val="00CE463F"/>
    <w:rsid w:val="00CE596B"/>
    <w:rsid w:val="00CE6B47"/>
    <w:rsid w:val="00CE7A52"/>
    <w:rsid w:val="00CF0241"/>
    <w:rsid w:val="00CF0CAE"/>
    <w:rsid w:val="00CF602A"/>
    <w:rsid w:val="00D018B4"/>
    <w:rsid w:val="00D07106"/>
    <w:rsid w:val="00D105FD"/>
    <w:rsid w:val="00D11704"/>
    <w:rsid w:val="00D13ABD"/>
    <w:rsid w:val="00D15CC0"/>
    <w:rsid w:val="00D20A19"/>
    <w:rsid w:val="00D20F4C"/>
    <w:rsid w:val="00D24EE8"/>
    <w:rsid w:val="00D26702"/>
    <w:rsid w:val="00D2743B"/>
    <w:rsid w:val="00D27C56"/>
    <w:rsid w:val="00D30FCA"/>
    <w:rsid w:val="00D364DF"/>
    <w:rsid w:val="00D3714F"/>
    <w:rsid w:val="00D41644"/>
    <w:rsid w:val="00D43A11"/>
    <w:rsid w:val="00D4517B"/>
    <w:rsid w:val="00D50069"/>
    <w:rsid w:val="00D509C1"/>
    <w:rsid w:val="00D532DC"/>
    <w:rsid w:val="00D53EB4"/>
    <w:rsid w:val="00D5415F"/>
    <w:rsid w:val="00D54DD4"/>
    <w:rsid w:val="00D607A1"/>
    <w:rsid w:val="00D6188A"/>
    <w:rsid w:val="00D64EB7"/>
    <w:rsid w:val="00D655DA"/>
    <w:rsid w:val="00D65F1A"/>
    <w:rsid w:val="00D661CC"/>
    <w:rsid w:val="00D66B39"/>
    <w:rsid w:val="00D67012"/>
    <w:rsid w:val="00D67E27"/>
    <w:rsid w:val="00D67FEB"/>
    <w:rsid w:val="00D71C2A"/>
    <w:rsid w:val="00D74810"/>
    <w:rsid w:val="00D74BC0"/>
    <w:rsid w:val="00D74DE7"/>
    <w:rsid w:val="00D75C25"/>
    <w:rsid w:val="00D768A5"/>
    <w:rsid w:val="00D76E2A"/>
    <w:rsid w:val="00D76FF2"/>
    <w:rsid w:val="00D8000B"/>
    <w:rsid w:val="00D82021"/>
    <w:rsid w:val="00D82DE2"/>
    <w:rsid w:val="00D844B1"/>
    <w:rsid w:val="00D848E6"/>
    <w:rsid w:val="00D862C5"/>
    <w:rsid w:val="00D869A6"/>
    <w:rsid w:val="00D8718F"/>
    <w:rsid w:val="00D87AD8"/>
    <w:rsid w:val="00D957D1"/>
    <w:rsid w:val="00DA03A5"/>
    <w:rsid w:val="00DA0887"/>
    <w:rsid w:val="00DA3D8B"/>
    <w:rsid w:val="00DA5F05"/>
    <w:rsid w:val="00DA7747"/>
    <w:rsid w:val="00DB3536"/>
    <w:rsid w:val="00DB37F2"/>
    <w:rsid w:val="00DB6562"/>
    <w:rsid w:val="00DB7423"/>
    <w:rsid w:val="00DC07D1"/>
    <w:rsid w:val="00DC24CE"/>
    <w:rsid w:val="00DC536C"/>
    <w:rsid w:val="00DC6A07"/>
    <w:rsid w:val="00DC7A9C"/>
    <w:rsid w:val="00DD2466"/>
    <w:rsid w:val="00DD52C8"/>
    <w:rsid w:val="00DD5A9C"/>
    <w:rsid w:val="00DE03B2"/>
    <w:rsid w:val="00DE16F3"/>
    <w:rsid w:val="00DE57AC"/>
    <w:rsid w:val="00DE59BA"/>
    <w:rsid w:val="00DE7B22"/>
    <w:rsid w:val="00DF02CB"/>
    <w:rsid w:val="00DF0ECC"/>
    <w:rsid w:val="00DF1E04"/>
    <w:rsid w:val="00DF2056"/>
    <w:rsid w:val="00DF36A5"/>
    <w:rsid w:val="00DF42B4"/>
    <w:rsid w:val="00DF59D1"/>
    <w:rsid w:val="00DF5D3A"/>
    <w:rsid w:val="00DF7219"/>
    <w:rsid w:val="00E018F4"/>
    <w:rsid w:val="00E02661"/>
    <w:rsid w:val="00E0477F"/>
    <w:rsid w:val="00E04A6D"/>
    <w:rsid w:val="00E05BC9"/>
    <w:rsid w:val="00E05EF5"/>
    <w:rsid w:val="00E0668A"/>
    <w:rsid w:val="00E15686"/>
    <w:rsid w:val="00E1590A"/>
    <w:rsid w:val="00E1661A"/>
    <w:rsid w:val="00E1662E"/>
    <w:rsid w:val="00E16B92"/>
    <w:rsid w:val="00E16CCA"/>
    <w:rsid w:val="00E17B90"/>
    <w:rsid w:val="00E246EB"/>
    <w:rsid w:val="00E27351"/>
    <w:rsid w:val="00E31310"/>
    <w:rsid w:val="00E32369"/>
    <w:rsid w:val="00E32C2F"/>
    <w:rsid w:val="00E35677"/>
    <w:rsid w:val="00E37ED0"/>
    <w:rsid w:val="00E42687"/>
    <w:rsid w:val="00E42710"/>
    <w:rsid w:val="00E43288"/>
    <w:rsid w:val="00E44B5E"/>
    <w:rsid w:val="00E455D3"/>
    <w:rsid w:val="00E47972"/>
    <w:rsid w:val="00E47D2E"/>
    <w:rsid w:val="00E52648"/>
    <w:rsid w:val="00E527C1"/>
    <w:rsid w:val="00E53800"/>
    <w:rsid w:val="00E55317"/>
    <w:rsid w:val="00E5613E"/>
    <w:rsid w:val="00E57256"/>
    <w:rsid w:val="00E61A66"/>
    <w:rsid w:val="00E62220"/>
    <w:rsid w:val="00E65CF3"/>
    <w:rsid w:val="00E70451"/>
    <w:rsid w:val="00E70657"/>
    <w:rsid w:val="00E720C2"/>
    <w:rsid w:val="00E72594"/>
    <w:rsid w:val="00E73D4E"/>
    <w:rsid w:val="00E75677"/>
    <w:rsid w:val="00E75C6B"/>
    <w:rsid w:val="00E76A36"/>
    <w:rsid w:val="00E77EAE"/>
    <w:rsid w:val="00E803EC"/>
    <w:rsid w:val="00E8096C"/>
    <w:rsid w:val="00E81B9D"/>
    <w:rsid w:val="00E83181"/>
    <w:rsid w:val="00E84A45"/>
    <w:rsid w:val="00E84B41"/>
    <w:rsid w:val="00E90DDA"/>
    <w:rsid w:val="00E92272"/>
    <w:rsid w:val="00E92790"/>
    <w:rsid w:val="00E93FC9"/>
    <w:rsid w:val="00E97861"/>
    <w:rsid w:val="00EA23F1"/>
    <w:rsid w:val="00EA2608"/>
    <w:rsid w:val="00EA3711"/>
    <w:rsid w:val="00EA4595"/>
    <w:rsid w:val="00EA53B3"/>
    <w:rsid w:val="00EA5631"/>
    <w:rsid w:val="00EB0115"/>
    <w:rsid w:val="00EB1F57"/>
    <w:rsid w:val="00EB3C6C"/>
    <w:rsid w:val="00EB3E67"/>
    <w:rsid w:val="00EB4F1A"/>
    <w:rsid w:val="00EB5F73"/>
    <w:rsid w:val="00EB7347"/>
    <w:rsid w:val="00EB7B0E"/>
    <w:rsid w:val="00EC209B"/>
    <w:rsid w:val="00EC28DC"/>
    <w:rsid w:val="00EC5330"/>
    <w:rsid w:val="00EC5471"/>
    <w:rsid w:val="00EC6B5B"/>
    <w:rsid w:val="00EC73CC"/>
    <w:rsid w:val="00EC75E6"/>
    <w:rsid w:val="00ED00FE"/>
    <w:rsid w:val="00ED3D34"/>
    <w:rsid w:val="00ED3E99"/>
    <w:rsid w:val="00ED4276"/>
    <w:rsid w:val="00ED467C"/>
    <w:rsid w:val="00ED4DB7"/>
    <w:rsid w:val="00ED504E"/>
    <w:rsid w:val="00ED5E65"/>
    <w:rsid w:val="00ED65E1"/>
    <w:rsid w:val="00EE01D7"/>
    <w:rsid w:val="00EE048E"/>
    <w:rsid w:val="00EE1C34"/>
    <w:rsid w:val="00EE40CB"/>
    <w:rsid w:val="00EF01BB"/>
    <w:rsid w:val="00EF1D45"/>
    <w:rsid w:val="00EF218E"/>
    <w:rsid w:val="00EF2BA2"/>
    <w:rsid w:val="00EF6609"/>
    <w:rsid w:val="00EF6A51"/>
    <w:rsid w:val="00EF7C94"/>
    <w:rsid w:val="00F0200C"/>
    <w:rsid w:val="00F04749"/>
    <w:rsid w:val="00F06C3A"/>
    <w:rsid w:val="00F06C73"/>
    <w:rsid w:val="00F1012A"/>
    <w:rsid w:val="00F10729"/>
    <w:rsid w:val="00F10AB0"/>
    <w:rsid w:val="00F128BC"/>
    <w:rsid w:val="00F12F42"/>
    <w:rsid w:val="00F13348"/>
    <w:rsid w:val="00F14FF3"/>
    <w:rsid w:val="00F15CEE"/>
    <w:rsid w:val="00F1660B"/>
    <w:rsid w:val="00F17D01"/>
    <w:rsid w:val="00F17EA2"/>
    <w:rsid w:val="00F22230"/>
    <w:rsid w:val="00F24585"/>
    <w:rsid w:val="00F254DE"/>
    <w:rsid w:val="00F25C65"/>
    <w:rsid w:val="00F27060"/>
    <w:rsid w:val="00F30954"/>
    <w:rsid w:val="00F31103"/>
    <w:rsid w:val="00F333E1"/>
    <w:rsid w:val="00F336B9"/>
    <w:rsid w:val="00F34525"/>
    <w:rsid w:val="00F414D5"/>
    <w:rsid w:val="00F41754"/>
    <w:rsid w:val="00F42759"/>
    <w:rsid w:val="00F44AC0"/>
    <w:rsid w:val="00F51C07"/>
    <w:rsid w:val="00F51CED"/>
    <w:rsid w:val="00F5568E"/>
    <w:rsid w:val="00F556CD"/>
    <w:rsid w:val="00F60066"/>
    <w:rsid w:val="00F608DE"/>
    <w:rsid w:val="00F6157F"/>
    <w:rsid w:val="00F623E9"/>
    <w:rsid w:val="00F6248C"/>
    <w:rsid w:val="00F62D74"/>
    <w:rsid w:val="00F656D3"/>
    <w:rsid w:val="00F6632A"/>
    <w:rsid w:val="00F70465"/>
    <w:rsid w:val="00F70CD1"/>
    <w:rsid w:val="00F72370"/>
    <w:rsid w:val="00F7314C"/>
    <w:rsid w:val="00F73DB2"/>
    <w:rsid w:val="00F74F70"/>
    <w:rsid w:val="00F7540E"/>
    <w:rsid w:val="00F805C1"/>
    <w:rsid w:val="00F81993"/>
    <w:rsid w:val="00F821D5"/>
    <w:rsid w:val="00F822EA"/>
    <w:rsid w:val="00F82508"/>
    <w:rsid w:val="00F82954"/>
    <w:rsid w:val="00F8390E"/>
    <w:rsid w:val="00F85780"/>
    <w:rsid w:val="00F8710D"/>
    <w:rsid w:val="00F90D05"/>
    <w:rsid w:val="00F96384"/>
    <w:rsid w:val="00F965F7"/>
    <w:rsid w:val="00F97C40"/>
    <w:rsid w:val="00FA3395"/>
    <w:rsid w:val="00FA3DC6"/>
    <w:rsid w:val="00FA3F2A"/>
    <w:rsid w:val="00FA45AF"/>
    <w:rsid w:val="00FA4B69"/>
    <w:rsid w:val="00FA7103"/>
    <w:rsid w:val="00FA7723"/>
    <w:rsid w:val="00FB1519"/>
    <w:rsid w:val="00FB265E"/>
    <w:rsid w:val="00FB26C7"/>
    <w:rsid w:val="00FB3C28"/>
    <w:rsid w:val="00FB4052"/>
    <w:rsid w:val="00FB526E"/>
    <w:rsid w:val="00FC0429"/>
    <w:rsid w:val="00FC1402"/>
    <w:rsid w:val="00FC2A98"/>
    <w:rsid w:val="00FC3858"/>
    <w:rsid w:val="00FC3B8E"/>
    <w:rsid w:val="00FC502B"/>
    <w:rsid w:val="00FC6697"/>
    <w:rsid w:val="00FC6CD7"/>
    <w:rsid w:val="00FD2A8A"/>
    <w:rsid w:val="00FD4F0B"/>
    <w:rsid w:val="00FD5D4A"/>
    <w:rsid w:val="00FD64FF"/>
    <w:rsid w:val="00FD6815"/>
    <w:rsid w:val="00FD7F29"/>
    <w:rsid w:val="00FE04B2"/>
    <w:rsid w:val="00FE220B"/>
    <w:rsid w:val="00FE4217"/>
    <w:rsid w:val="00FE512D"/>
    <w:rsid w:val="00FE60E1"/>
    <w:rsid w:val="00FE61F2"/>
    <w:rsid w:val="00FF20DC"/>
    <w:rsid w:val="00FF342F"/>
    <w:rsid w:val="00FF4371"/>
    <w:rsid w:val="00FF4582"/>
    <w:rsid w:val="00FF7D7A"/>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BB3914"/>
  <w15:chartTrackingRefBased/>
  <w15:docId w15:val="{DB16DAA3-D381-42DA-9AAA-C5A3D72FE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CA"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1F35AA"/>
    <w:pPr>
      <w:keepNext/>
      <w:numPr>
        <w:numId w:val="2"/>
      </w:numPr>
      <w:spacing w:before="240" w:after="60" w:line="240" w:lineRule="auto"/>
      <w:outlineLvl w:val="0"/>
    </w:pPr>
    <w:rPr>
      <w:rFonts w:ascii="Arial" w:eastAsia="Times New Roman" w:hAnsi="Arial" w:cs="Times New Roman"/>
      <w:b/>
      <w:caps/>
      <w:kern w:val="28"/>
      <w:sz w:val="24"/>
      <w:szCs w:val="20"/>
      <w:lang w:bidi="ar-SA"/>
    </w:rPr>
  </w:style>
  <w:style w:type="paragraph" w:styleId="Heading2">
    <w:name w:val="heading 2"/>
    <w:basedOn w:val="Normal"/>
    <w:next w:val="Normal"/>
    <w:link w:val="Heading2Char"/>
    <w:semiHidden/>
    <w:unhideWhenUsed/>
    <w:qFormat/>
    <w:rsid w:val="001F35AA"/>
    <w:pPr>
      <w:keepNext/>
      <w:numPr>
        <w:ilvl w:val="1"/>
        <w:numId w:val="2"/>
      </w:numPr>
      <w:spacing w:before="240" w:after="60" w:line="240" w:lineRule="auto"/>
      <w:outlineLvl w:val="1"/>
    </w:pPr>
    <w:rPr>
      <w:rFonts w:ascii="Arial" w:eastAsia="Times New Roman" w:hAnsi="Arial" w:cs="Times New Roman"/>
      <w:b/>
      <w:i/>
      <w:sz w:val="24"/>
      <w:szCs w:val="20"/>
      <w:lang w:bidi="ar-SA"/>
    </w:rPr>
  </w:style>
  <w:style w:type="paragraph" w:styleId="Heading3">
    <w:name w:val="heading 3"/>
    <w:basedOn w:val="Normal"/>
    <w:next w:val="Normal"/>
    <w:link w:val="Heading3Char"/>
    <w:semiHidden/>
    <w:unhideWhenUsed/>
    <w:qFormat/>
    <w:rsid w:val="001F35AA"/>
    <w:pPr>
      <w:keepNext/>
      <w:numPr>
        <w:ilvl w:val="2"/>
        <w:numId w:val="2"/>
      </w:numPr>
      <w:spacing w:before="240" w:after="60" w:line="240" w:lineRule="auto"/>
      <w:outlineLvl w:val="2"/>
    </w:pPr>
    <w:rPr>
      <w:rFonts w:ascii="Arial" w:eastAsia="Times New Roman" w:hAnsi="Arial" w:cs="Times New Roman"/>
      <w:b/>
      <w:szCs w:val="20"/>
      <w:lang w:bidi="ar-SA"/>
    </w:rPr>
  </w:style>
  <w:style w:type="paragraph" w:styleId="Heading4">
    <w:name w:val="heading 4"/>
    <w:basedOn w:val="Normal"/>
    <w:next w:val="Normal"/>
    <w:link w:val="Heading4Char"/>
    <w:semiHidden/>
    <w:unhideWhenUsed/>
    <w:qFormat/>
    <w:rsid w:val="001F35AA"/>
    <w:pPr>
      <w:keepNext/>
      <w:numPr>
        <w:ilvl w:val="3"/>
        <w:numId w:val="2"/>
      </w:numPr>
      <w:spacing w:before="240" w:after="60" w:line="240" w:lineRule="auto"/>
      <w:outlineLvl w:val="3"/>
    </w:pPr>
    <w:rPr>
      <w:rFonts w:ascii="Arial" w:eastAsia="Times New Roman" w:hAnsi="Arial" w:cs="Times New Roman"/>
      <w:b/>
      <w:szCs w:val="20"/>
      <w:lang w:bidi="ar-SA"/>
    </w:rPr>
  </w:style>
  <w:style w:type="paragraph" w:styleId="Heading5">
    <w:name w:val="heading 5"/>
    <w:basedOn w:val="Normal"/>
    <w:next w:val="Normal"/>
    <w:link w:val="Heading5Char"/>
    <w:semiHidden/>
    <w:unhideWhenUsed/>
    <w:qFormat/>
    <w:rsid w:val="001F35AA"/>
    <w:pPr>
      <w:numPr>
        <w:ilvl w:val="4"/>
        <w:numId w:val="2"/>
      </w:numPr>
      <w:spacing w:before="240" w:after="60" w:line="240" w:lineRule="auto"/>
      <w:outlineLvl w:val="4"/>
    </w:pPr>
    <w:rPr>
      <w:rFonts w:ascii="Arial" w:eastAsia="Times New Roman" w:hAnsi="Arial" w:cs="Times New Roman"/>
      <w:szCs w:val="20"/>
      <w:lang w:bidi="ar-SA"/>
    </w:rPr>
  </w:style>
  <w:style w:type="paragraph" w:styleId="Heading6">
    <w:name w:val="heading 6"/>
    <w:basedOn w:val="Normal"/>
    <w:next w:val="Normal"/>
    <w:link w:val="Heading6Char"/>
    <w:semiHidden/>
    <w:unhideWhenUsed/>
    <w:qFormat/>
    <w:rsid w:val="001F35AA"/>
    <w:pPr>
      <w:numPr>
        <w:ilvl w:val="5"/>
        <w:numId w:val="2"/>
      </w:numPr>
      <w:spacing w:before="240" w:after="60" w:line="240" w:lineRule="auto"/>
      <w:outlineLvl w:val="5"/>
    </w:pPr>
    <w:rPr>
      <w:rFonts w:ascii="Arial" w:eastAsia="Times New Roman" w:hAnsi="Arial" w:cs="Times New Roman"/>
      <w:i/>
      <w:szCs w:val="20"/>
      <w:lang w:bidi="ar-SA"/>
    </w:rPr>
  </w:style>
  <w:style w:type="paragraph" w:styleId="Heading7">
    <w:name w:val="heading 7"/>
    <w:basedOn w:val="Normal"/>
    <w:next w:val="Normal"/>
    <w:link w:val="Heading7Char"/>
    <w:semiHidden/>
    <w:unhideWhenUsed/>
    <w:qFormat/>
    <w:rsid w:val="001F35AA"/>
    <w:pPr>
      <w:numPr>
        <w:ilvl w:val="6"/>
        <w:numId w:val="2"/>
      </w:numPr>
      <w:spacing w:before="240" w:after="60" w:line="240" w:lineRule="auto"/>
      <w:outlineLvl w:val="6"/>
    </w:pPr>
    <w:rPr>
      <w:rFonts w:ascii="Arial" w:eastAsia="Times New Roman" w:hAnsi="Arial" w:cs="Times New Roman"/>
      <w:szCs w:val="20"/>
      <w:lang w:bidi="ar-SA"/>
    </w:rPr>
  </w:style>
  <w:style w:type="paragraph" w:styleId="Heading8">
    <w:name w:val="heading 8"/>
    <w:basedOn w:val="Normal"/>
    <w:next w:val="Normal"/>
    <w:link w:val="Heading8Char"/>
    <w:semiHidden/>
    <w:unhideWhenUsed/>
    <w:qFormat/>
    <w:rsid w:val="001F35AA"/>
    <w:pPr>
      <w:numPr>
        <w:ilvl w:val="7"/>
        <w:numId w:val="2"/>
      </w:numPr>
      <w:spacing w:before="240" w:after="60" w:line="240" w:lineRule="auto"/>
      <w:outlineLvl w:val="7"/>
    </w:pPr>
    <w:rPr>
      <w:rFonts w:ascii="Arial" w:eastAsia="Times New Roman" w:hAnsi="Arial" w:cs="Times New Roman"/>
      <w:i/>
      <w:szCs w:val="2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00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000B"/>
  </w:style>
  <w:style w:type="paragraph" w:styleId="Footer">
    <w:name w:val="footer"/>
    <w:basedOn w:val="Normal"/>
    <w:link w:val="FooterChar"/>
    <w:uiPriority w:val="99"/>
    <w:unhideWhenUsed/>
    <w:rsid w:val="00D800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000B"/>
  </w:style>
  <w:style w:type="table" w:styleId="TableGrid">
    <w:name w:val="Table Grid"/>
    <w:basedOn w:val="TableNormal"/>
    <w:uiPriority w:val="39"/>
    <w:rsid w:val="00D800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uiPriority w:val="99"/>
    <w:semiHidden/>
    <w:unhideWhenUsed/>
    <w:rsid w:val="00E05BC9"/>
    <w:pPr>
      <w:widowControl w:val="0"/>
      <w:spacing w:after="0" w:line="240" w:lineRule="auto"/>
    </w:pPr>
    <w:rPr>
      <w:rFonts w:ascii="Arial" w:eastAsia="Times New Roman" w:hAnsi="Arial" w:cs="Arial"/>
      <w:szCs w:val="20"/>
      <w:lang w:val="en-US" w:bidi="ar-SA"/>
    </w:rPr>
  </w:style>
  <w:style w:type="character" w:customStyle="1" w:styleId="BodyText3Char">
    <w:name w:val="Body Text 3 Char"/>
    <w:basedOn w:val="DefaultParagraphFont"/>
    <w:link w:val="BodyText3"/>
    <w:uiPriority w:val="99"/>
    <w:semiHidden/>
    <w:rsid w:val="00E05BC9"/>
    <w:rPr>
      <w:rFonts w:ascii="Arial" w:eastAsia="Times New Roman" w:hAnsi="Arial" w:cs="Arial"/>
      <w:szCs w:val="20"/>
      <w:lang w:val="en-US" w:bidi="ar-SA"/>
    </w:rPr>
  </w:style>
  <w:style w:type="paragraph" w:styleId="ListParagraph">
    <w:name w:val="List Paragraph"/>
    <w:basedOn w:val="Normal"/>
    <w:uiPriority w:val="34"/>
    <w:qFormat/>
    <w:rsid w:val="00D26702"/>
    <w:pPr>
      <w:ind w:left="720"/>
      <w:contextualSpacing/>
    </w:pPr>
  </w:style>
  <w:style w:type="character" w:customStyle="1" w:styleId="Heading1Char">
    <w:name w:val="Heading 1 Char"/>
    <w:basedOn w:val="DefaultParagraphFont"/>
    <w:link w:val="Heading1"/>
    <w:rsid w:val="001F35AA"/>
    <w:rPr>
      <w:rFonts w:ascii="Arial" w:eastAsia="Times New Roman" w:hAnsi="Arial" w:cs="Times New Roman"/>
      <w:b/>
      <w:caps/>
      <w:kern w:val="28"/>
      <w:sz w:val="24"/>
      <w:szCs w:val="20"/>
      <w:lang w:bidi="ar-SA"/>
    </w:rPr>
  </w:style>
  <w:style w:type="character" w:customStyle="1" w:styleId="Heading2Char">
    <w:name w:val="Heading 2 Char"/>
    <w:basedOn w:val="DefaultParagraphFont"/>
    <w:link w:val="Heading2"/>
    <w:semiHidden/>
    <w:rsid w:val="001F35AA"/>
    <w:rPr>
      <w:rFonts w:ascii="Arial" w:eastAsia="Times New Roman" w:hAnsi="Arial" w:cs="Times New Roman"/>
      <w:b/>
      <w:i/>
      <w:sz w:val="24"/>
      <w:szCs w:val="20"/>
      <w:lang w:bidi="ar-SA"/>
    </w:rPr>
  </w:style>
  <w:style w:type="character" w:customStyle="1" w:styleId="Heading3Char">
    <w:name w:val="Heading 3 Char"/>
    <w:basedOn w:val="DefaultParagraphFont"/>
    <w:link w:val="Heading3"/>
    <w:semiHidden/>
    <w:rsid w:val="001F35AA"/>
    <w:rPr>
      <w:rFonts w:ascii="Arial" w:eastAsia="Times New Roman" w:hAnsi="Arial" w:cs="Times New Roman"/>
      <w:b/>
      <w:szCs w:val="20"/>
      <w:lang w:bidi="ar-SA"/>
    </w:rPr>
  </w:style>
  <w:style w:type="character" w:customStyle="1" w:styleId="Heading4Char">
    <w:name w:val="Heading 4 Char"/>
    <w:basedOn w:val="DefaultParagraphFont"/>
    <w:link w:val="Heading4"/>
    <w:semiHidden/>
    <w:rsid w:val="001F35AA"/>
    <w:rPr>
      <w:rFonts w:ascii="Arial" w:eastAsia="Times New Roman" w:hAnsi="Arial" w:cs="Times New Roman"/>
      <w:b/>
      <w:szCs w:val="20"/>
      <w:lang w:bidi="ar-SA"/>
    </w:rPr>
  </w:style>
  <w:style w:type="character" w:customStyle="1" w:styleId="Heading5Char">
    <w:name w:val="Heading 5 Char"/>
    <w:basedOn w:val="DefaultParagraphFont"/>
    <w:link w:val="Heading5"/>
    <w:semiHidden/>
    <w:rsid w:val="001F35AA"/>
    <w:rPr>
      <w:rFonts w:ascii="Arial" w:eastAsia="Times New Roman" w:hAnsi="Arial" w:cs="Times New Roman"/>
      <w:szCs w:val="20"/>
      <w:lang w:bidi="ar-SA"/>
    </w:rPr>
  </w:style>
  <w:style w:type="character" w:customStyle="1" w:styleId="Heading6Char">
    <w:name w:val="Heading 6 Char"/>
    <w:basedOn w:val="DefaultParagraphFont"/>
    <w:link w:val="Heading6"/>
    <w:semiHidden/>
    <w:rsid w:val="001F35AA"/>
    <w:rPr>
      <w:rFonts w:ascii="Arial" w:eastAsia="Times New Roman" w:hAnsi="Arial" w:cs="Times New Roman"/>
      <w:i/>
      <w:szCs w:val="20"/>
      <w:lang w:bidi="ar-SA"/>
    </w:rPr>
  </w:style>
  <w:style w:type="character" w:customStyle="1" w:styleId="Heading7Char">
    <w:name w:val="Heading 7 Char"/>
    <w:basedOn w:val="DefaultParagraphFont"/>
    <w:link w:val="Heading7"/>
    <w:semiHidden/>
    <w:rsid w:val="001F35AA"/>
    <w:rPr>
      <w:rFonts w:ascii="Arial" w:eastAsia="Times New Roman" w:hAnsi="Arial" w:cs="Times New Roman"/>
      <w:szCs w:val="20"/>
      <w:lang w:bidi="ar-SA"/>
    </w:rPr>
  </w:style>
  <w:style w:type="character" w:customStyle="1" w:styleId="Heading8Char">
    <w:name w:val="Heading 8 Char"/>
    <w:basedOn w:val="DefaultParagraphFont"/>
    <w:link w:val="Heading8"/>
    <w:semiHidden/>
    <w:rsid w:val="001F35AA"/>
    <w:rPr>
      <w:rFonts w:ascii="Arial" w:eastAsia="Times New Roman" w:hAnsi="Arial" w:cs="Times New Roman"/>
      <w:i/>
      <w:szCs w:val="20"/>
      <w:lang w:bidi="ar-SA"/>
    </w:rPr>
  </w:style>
  <w:style w:type="paragraph" w:styleId="BalloonText">
    <w:name w:val="Balloon Text"/>
    <w:basedOn w:val="Normal"/>
    <w:link w:val="BalloonTextChar"/>
    <w:uiPriority w:val="99"/>
    <w:semiHidden/>
    <w:unhideWhenUsed/>
    <w:rsid w:val="001F35A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35AA"/>
    <w:rPr>
      <w:rFonts w:ascii="Segoe UI" w:hAnsi="Segoe UI" w:cs="Segoe UI"/>
      <w:sz w:val="18"/>
      <w:szCs w:val="18"/>
    </w:rPr>
  </w:style>
  <w:style w:type="character" w:styleId="Hyperlink">
    <w:name w:val="Hyperlink"/>
    <w:basedOn w:val="DefaultParagraphFont"/>
    <w:unhideWhenUsed/>
    <w:rsid w:val="006370A0"/>
    <w:rPr>
      <w:color w:val="0563C1" w:themeColor="hyperlink"/>
      <w:u w:val="single"/>
    </w:rPr>
  </w:style>
  <w:style w:type="character" w:styleId="UnresolvedMention">
    <w:name w:val="Unresolved Mention"/>
    <w:basedOn w:val="DefaultParagraphFont"/>
    <w:uiPriority w:val="99"/>
    <w:semiHidden/>
    <w:unhideWhenUsed/>
    <w:rsid w:val="006370A0"/>
    <w:rPr>
      <w:color w:val="605E5C"/>
      <w:shd w:val="clear" w:color="auto" w:fill="E1DFDD"/>
    </w:rPr>
  </w:style>
  <w:style w:type="paragraph" w:styleId="Revision">
    <w:name w:val="Revision"/>
    <w:hidden/>
    <w:uiPriority w:val="99"/>
    <w:semiHidden/>
    <w:rsid w:val="00330A23"/>
    <w:pPr>
      <w:spacing w:after="0" w:line="240" w:lineRule="auto"/>
    </w:pPr>
  </w:style>
  <w:style w:type="paragraph" w:customStyle="1" w:styleId="Default">
    <w:name w:val="Default"/>
    <w:rsid w:val="00AA66D4"/>
    <w:pPr>
      <w:autoSpaceDE w:val="0"/>
      <w:autoSpaceDN w:val="0"/>
      <w:adjustRightInd w:val="0"/>
      <w:spacing w:after="0" w:line="240" w:lineRule="auto"/>
    </w:pPr>
    <w:rPr>
      <w:rFonts w:ascii="Arial" w:eastAsia="Times New Roman" w:hAnsi="Arial" w:cs="Arial"/>
      <w:color w:val="000000"/>
      <w:sz w:val="24"/>
      <w:szCs w:val="24"/>
      <w:lang w:eastAsia="en-CA" w:bidi="ar-SA"/>
    </w:rPr>
  </w:style>
  <w:style w:type="character" w:styleId="CommentReference">
    <w:name w:val="annotation reference"/>
    <w:basedOn w:val="DefaultParagraphFont"/>
    <w:uiPriority w:val="99"/>
    <w:semiHidden/>
    <w:unhideWhenUsed/>
    <w:rsid w:val="00330C3D"/>
    <w:rPr>
      <w:sz w:val="16"/>
      <w:szCs w:val="16"/>
    </w:rPr>
  </w:style>
  <w:style w:type="paragraph" w:styleId="CommentText">
    <w:name w:val="annotation text"/>
    <w:basedOn w:val="Normal"/>
    <w:link w:val="CommentTextChar"/>
    <w:uiPriority w:val="99"/>
    <w:unhideWhenUsed/>
    <w:rsid w:val="00330C3D"/>
    <w:pPr>
      <w:spacing w:line="240" w:lineRule="auto"/>
    </w:pPr>
    <w:rPr>
      <w:sz w:val="20"/>
      <w:szCs w:val="20"/>
    </w:rPr>
  </w:style>
  <w:style w:type="character" w:customStyle="1" w:styleId="CommentTextChar">
    <w:name w:val="Comment Text Char"/>
    <w:basedOn w:val="DefaultParagraphFont"/>
    <w:link w:val="CommentText"/>
    <w:uiPriority w:val="99"/>
    <w:rsid w:val="00330C3D"/>
    <w:rPr>
      <w:sz w:val="20"/>
      <w:szCs w:val="20"/>
    </w:rPr>
  </w:style>
  <w:style w:type="paragraph" w:styleId="CommentSubject">
    <w:name w:val="annotation subject"/>
    <w:basedOn w:val="CommentText"/>
    <w:next w:val="CommentText"/>
    <w:link w:val="CommentSubjectChar"/>
    <w:uiPriority w:val="99"/>
    <w:semiHidden/>
    <w:unhideWhenUsed/>
    <w:rsid w:val="00330C3D"/>
    <w:rPr>
      <w:b/>
      <w:bCs/>
    </w:rPr>
  </w:style>
  <w:style w:type="character" w:customStyle="1" w:styleId="CommentSubjectChar">
    <w:name w:val="Comment Subject Char"/>
    <w:basedOn w:val="CommentTextChar"/>
    <w:link w:val="CommentSubject"/>
    <w:uiPriority w:val="99"/>
    <w:semiHidden/>
    <w:rsid w:val="00330C3D"/>
    <w:rPr>
      <w:b/>
      <w:bCs/>
      <w:sz w:val="20"/>
      <w:szCs w:val="20"/>
    </w:rPr>
  </w:style>
  <w:style w:type="character" w:styleId="FollowedHyperlink">
    <w:name w:val="FollowedHyperlink"/>
    <w:basedOn w:val="DefaultParagraphFont"/>
    <w:uiPriority w:val="99"/>
    <w:semiHidden/>
    <w:unhideWhenUsed/>
    <w:rsid w:val="004513A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1427480">
      <w:bodyDiv w:val="1"/>
      <w:marLeft w:val="0"/>
      <w:marRight w:val="0"/>
      <w:marTop w:val="0"/>
      <w:marBottom w:val="0"/>
      <w:divBdr>
        <w:top w:val="none" w:sz="0" w:space="0" w:color="auto"/>
        <w:left w:val="none" w:sz="0" w:space="0" w:color="auto"/>
        <w:bottom w:val="none" w:sz="0" w:space="0" w:color="auto"/>
        <w:right w:val="none" w:sz="0" w:space="0" w:color="auto"/>
      </w:divBdr>
    </w:div>
    <w:div w:id="658382858">
      <w:bodyDiv w:val="1"/>
      <w:marLeft w:val="0"/>
      <w:marRight w:val="0"/>
      <w:marTop w:val="0"/>
      <w:marBottom w:val="0"/>
      <w:divBdr>
        <w:top w:val="none" w:sz="0" w:space="0" w:color="auto"/>
        <w:left w:val="none" w:sz="0" w:space="0" w:color="auto"/>
        <w:bottom w:val="none" w:sz="0" w:space="0" w:color="auto"/>
        <w:right w:val="none" w:sz="0" w:space="0" w:color="auto"/>
      </w:divBdr>
    </w:div>
    <w:div w:id="1009718453">
      <w:bodyDiv w:val="1"/>
      <w:marLeft w:val="0"/>
      <w:marRight w:val="0"/>
      <w:marTop w:val="0"/>
      <w:marBottom w:val="0"/>
      <w:divBdr>
        <w:top w:val="none" w:sz="0" w:space="0" w:color="auto"/>
        <w:left w:val="none" w:sz="0" w:space="0" w:color="auto"/>
        <w:bottom w:val="none" w:sz="0" w:space="0" w:color="auto"/>
        <w:right w:val="none" w:sz="0" w:space="0" w:color="auto"/>
      </w:divBdr>
    </w:div>
    <w:div w:id="1311524350">
      <w:bodyDiv w:val="1"/>
      <w:marLeft w:val="0"/>
      <w:marRight w:val="0"/>
      <w:marTop w:val="0"/>
      <w:marBottom w:val="0"/>
      <w:divBdr>
        <w:top w:val="none" w:sz="0" w:space="0" w:color="auto"/>
        <w:left w:val="none" w:sz="0" w:space="0" w:color="auto"/>
        <w:bottom w:val="none" w:sz="0" w:space="0" w:color="auto"/>
        <w:right w:val="none" w:sz="0" w:space="0" w:color="auto"/>
      </w:divBdr>
    </w:div>
    <w:div w:id="1612129838">
      <w:bodyDiv w:val="1"/>
      <w:marLeft w:val="0"/>
      <w:marRight w:val="0"/>
      <w:marTop w:val="0"/>
      <w:marBottom w:val="0"/>
      <w:divBdr>
        <w:top w:val="none" w:sz="0" w:space="0" w:color="auto"/>
        <w:left w:val="none" w:sz="0" w:space="0" w:color="auto"/>
        <w:bottom w:val="none" w:sz="0" w:space="0" w:color="auto"/>
        <w:right w:val="none" w:sz="0" w:space="0" w:color="auto"/>
      </w:divBdr>
    </w:div>
    <w:div w:id="2008703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nruf@cnac.ca" TargetMode="External"/><Relationship Id="rId18" Type="http://schemas.microsoft.com/office/2011/relationships/commentsExtended" Target="commentsExtended.xml"/><Relationship Id="rId26" Type="http://schemas.openxmlformats.org/officeDocument/2006/relationships/hyperlink" Target="https://crtc.gc.ca/cisc/eng/cisf3fg.htm" TargetMode="External"/><Relationship Id="rId39" Type="http://schemas.openxmlformats.org/officeDocument/2006/relationships/theme" Target="theme/theme1.xml"/><Relationship Id="rId21" Type="http://schemas.openxmlformats.org/officeDocument/2006/relationships/hyperlink" Target="http://www.cnac.ca/co_codes/nruf/latest_forms/nruf_latest_forms.htm" TargetMode="External"/><Relationship Id="rId34" Type="http://schemas.openxmlformats.org/officeDocument/2006/relationships/hyperlink" Target="mailto:nruf@cnac.ca" TargetMode="External"/><Relationship Id="rId7" Type="http://schemas.openxmlformats.org/officeDocument/2006/relationships/settings" Target="settings.xml"/><Relationship Id="rId12" Type="http://schemas.openxmlformats.org/officeDocument/2006/relationships/hyperlink" Target="https://portal.cna-services.ca/" TargetMode="External"/><Relationship Id="rId17" Type="http://schemas.openxmlformats.org/officeDocument/2006/relationships/comments" Target="comments.xml"/><Relationship Id="rId25" Type="http://schemas.openxmlformats.org/officeDocument/2006/relationships/footer" Target="footer1.xml"/><Relationship Id="rId33" Type="http://schemas.openxmlformats.org/officeDocument/2006/relationships/hyperlink" Target="https://portal.cna-services.ca/" TargetMode="Externa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www.cnac.ca/NRUF/NRUF.htm" TargetMode="External"/><Relationship Id="rId20" Type="http://schemas.microsoft.com/office/2018/08/relationships/commentsExtensible" Target="commentsExtensible.xm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ruf@cnac.ca" TargetMode="External"/><Relationship Id="rId24" Type="http://schemas.openxmlformats.org/officeDocument/2006/relationships/header" Target="header1.xml"/><Relationship Id="rId32" Type="http://schemas.openxmlformats.org/officeDocument/2006/relationships/hyperlink" Target="mailto:nruf@cnac.ca"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cnac.ca/NRUF/NRUF.htm" TargetMode="External"/><Relationship Id="rId23" Type="http://schemas.openxmlformats.org/officeDocument/2006/relationships/hyperlink" Target="mailto:NRUF@cnac.ca" TargetMode="External"/><Relationship Id="rId28" Type="http://schemas.openxmlformats.org/officeDocument/2006/relationships/hyperlink" Target="https://portal.cna-services.ca/" TargetMode="External"/><Relationship Id="rId36" Type="http://schemas.openxmlformats.org/officeDocument/2006/relationships/footer" Target="footer3.xml"/><Relationship Id="rId10" Type="http://schemas.openxmlformats.org/officeDocument/2006/relationships/endnotes" Target="endnotes.xml"/><Relationship Id="rId19" Type="http://schemas.microsoft.com/office/2016/09/relationships/commentsIds" Target="commentsIds.xml"/><Relationship Id="rId31" Type="http://schemas.openxmlformats.org/officeDocument/2006/relationships/hyperlink" Target="mailto:nruf@cnac.c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ortal.cna-services.ca/" TargetMode="External"/><Relationship Id="rId22" Type="http://schemas.openxmlformats.org/officeDocument/2006/relationships/hyperlink" Target="https://www.cnac.ca/NRUF/NRUF.htm" TargetMode="External"/><Relationship Id="rId27" Type="http://schemas.openxmlformats.org/officeDocument/2006/relationships/hyperlink" Target="mailto:nruf@cnac.ca" TargetMode="External"/><Relationship Id="rId30" Type="http://schemas.openxmlformats.org/officeDocument/2006/relationships/footer" Target="footer2.xml"/><Relationship Id="rId35" Type="http://schemas.openxmlformats.org/officeDocument/2006/relationships/header" Target="header3.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86b96ce-d41e-4535-86d4-53721fc247dd" xsi:nil="true"/>
    <lcf76f155ced4ddcb4097134ff3c332f xmlns="e8b3e95b-f327-40ac-95e3-fd05e83de03e">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F0DC93470D713409AAAFBE9DD490DD5" ma:contentTypeVersion="12" ma:contentTypeDescription="Create a new document." ma:contentTypeScope="" ma:versionID="deb3fc55b2cb631ea23e64b9f82addf3">
  <xsd:schema xmlns:xsd="http://www.w3.org/2001/XMLSchema" xmlns:xs="http://www.w3.org/2001/XMLSchema" xmlns:p="http://schemas.microsoft.com/office/2006/metadata/properties" xmlns:ns2="e8b3e95b-f327-40ac-95e3-fd05e83de03e" xmlns:ns3="b86b96ce-d41e-4535-86d4-53721fc247dd" targetNamespace="http://schemas.microsoft.com/office/2006/metadata/properties" ma:root="true" ma:fieldsID="bd27df51e4a04f4d94679ac7785fe2fa" ns2:_="" ns3:_="">
    <xsd:import namespace="e8b3e95b-f327-40ac-95e3-fd05e83de03e"/>
    <xsd:import namespace="b86b96ce-d41e-4535-86d4-53721fc247d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b3e95b-f327-40ac-95e3-fd05e83de0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f20d2d9-474b-489e-898b-2b7ab11df19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descriptio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86b96ce-d41e-4535-86d4-53721fc247d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c779c54-1842-4167-b487-adb052ab3e01}" ma:internalName="TaxCatchAll" ma:showField="CatchAllData" ma:web="b86b96ce-d41e-4535-86d4-53721fc247d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23EEA6-62C3-40F3-AFDD-DAD5908C397F}">
  <ds:schemaRefs>
    <ds:schemaRef ds:uri="http://schemas.microsoft.com/office/2006/metadata/properties"/>
    <ds:schemaRef ds:uri="http://schemas.microsoft.com/office/infopath/2007/PartnerControls"/>
    <ds:schemaRef ds:uri="b86b96ce-d41e-4535-86d4-53721fc247dd"/>
    <ds:schemaRef ds:uri="e8b3e95b-f327-40ac-95e3-fd05e83de03e"/>
  </ds:schemaRefs>
</ds:datastoreItem>
</file>

<file path=customXml/itemProps2.xml><?xml version="1.0" encoding="utf-8"?>
<ds:datastoreItem xmlns:ds="http://schemas.openxmlformats.org/officeDocument/2006/customXml" ds:itemID="{DEF738A3-9FB5-400B-8152-82E3775DB5FC}">
  <ds:schemaRefs>
    <ds:schemaRef ds:uri="http://schemas.openxmlformats.org/officeDocument/2006/bibliography"/>
  </ds:schemaRefs>
</ds:datastoreItem>
</file>

<file path=customXml/itemProps3.xml><?xml version="1.0" encoding="utf-8"?>
<ds:datastoreItem xmlns:ds="http://schemas.openxmlformats.org/officeDocument/2006/customXml" ds:itemID="{D08F5950-8B07-4DBA-B5AF-82FCE81B1887}">
  <ds:schemaRefs>
    <ds:schemaRef ds:uri="http://schemas.microsoft.com/sharepoint/v3/contenttype/forms"/>
  </ds:schemaRefs>
</ds:datastoreItem>
</file>

<file path=customXml/itemProps4.xml><?xml version="1.0" encoding="utf-8"?>
<ds:datastoreItem xmlns:ds="http://schemas.openxmlformats.org/officeDocument/2006/customXml" ds:itemID="{6F5DBA75-7E1E-4086-A6E2-29E8063E6D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b3e95b-f327-40ac-95e3-fd05e83de03e"/>
    <ds:schemaRef ds:uri="b86b96ce-d41e-4535-86d4-53721fc247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1541</TotalTime>
  <Pages>8</Pages>
  <Words>2609</Words>
  <Characters>13963</Characters>
  <Application>Microsoft Office Word</Application>
  <DocSecurity>0</DocSecurity>
  <Lines>303</Lines>
  <Paragraphs>122</Paragraphs>
  <ScaleCrop>false</ScaleCrop>
  <HeadingPairs>
    <vt:vector size="2" baseType="variant">
      <vt:variant>
        <vt:lpstr>Title</vt:lpstr>
      </vt:variant>
      <vt:variant>
        <vt:i4>1</vt:i4>
      </vt:variant>
    </vt:vector>
  </HeadingPairs>
  <TitlesOfParts>
    <vt:vector size="1" baseType="lpstr">
      <vt:lpstr>January 2022 NRUF Request Letter</vt:lpstr>
    </vt:vector>
  </TitlesOfParts>
  <Company/>
  <LinksUpToDate>false</LinksUpToDate>
  <CharactersWithSpaces>16450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NRUF Request Letter</dc:title>
  <dc:subject/>
  <dc:creator>Suresh Khare</dc:creator>
  <cp:keywords/>
  <dc:description/>
  <cp:lastModifiedBy>Fiona Clegg</cp:lastModifiedBy>
  <cp:revision>442</cp:revision>
  <cp:lastPrinted>2025-05-14T10:56:00Z</cp:lastPrinted>
  <dcterms:created xsi:type="dcterms:W3CDTF">2023-08-15T13:59:00Z</dcterms:created>
  <dcterms:modified xsi:type="dcterms:W3CDTF">2025-10-21T11:49:00Z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0x010100BF0DC93470D713409AAAFBE9DD490DD5</vt:lpwstr>
  </property>
  <property fmtid="{D5CDD505-2E9C-101B-9397-08002B2CF9AE}" pid="3" name="MediaServiceImageTags">
    <vt:lpwstr/>
  </property>
</Properties>
</file>